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DE6401" w14:textId="77777777" w:rsidR="0001078F" w:rsidRDefault="0001078F" w:rsidP="00386C51">
      <w:pPr>
        <w:spacing w:before="120" w:after="120" w:line="276" w:lineRule="auto"/>
        <w:jc w:val="both"/>
        <w:rPr>
          <w:rFonts w:cs="Segoe UI"/>
          <w:lang w:eastAsia="pl-PL"/>
        </w:rPr>
      </w:pPr>
    </w:p>
    <w:p w14:paraId="0D2E49AB" w14:textId="77777777" w:rsidR="0001078F" w:rsidRPr="009B09E0" w:rsidRDefault="0001078F" w:rsidP="00386C51">
      <w:pPr>
        <w:spacing w:before="120" w:after="120" w:line="276" w:lineRule="auto"/>
        <w:jc w:val="both"/>
        <w:rPr>
          <w:rFonts w:cs="Segoe UI"/>
          <w:lang w:eastAsia="pl-PL"/>
        </w:rPr>
      </w:pPr>
    </w:p>
    <w:p w14:paraId="11E7836E" w14:textId="79A9C5AF" w:rsidR="00173E64" w:rsidRPr="009B09E0" w:rsidRDefault="00173E64" w:rsidP="00386C51">
      <w:pPr>
        <w:spacing w:before="120" w:after="120" w:line="276" w:lineRule="auto"/>
        <w:jc w:val="both"/>
        <w:rPr>
          <w:rFonts w:cs="Segoe UI"/>
          <w:lang w:eastAsia="pl-PL"/>
        </w:rPr>
      </w:pPr>
    </w:p>
    <w:p w14:paraId="022B9E73" w14:textId="0E9FDF86" w:rsidR="000E0809" w:rsidRPr="00654A5B" w:rsidRDefault="00256CEE" w:rsidP="00386C51">
      <w:pPr>
        <w:spacing w:before="120" w:after="120" w:line="276" w:lineRule="auto"/>
        <w:jc w:val="both"/>
        <w:rPr>
          <w:rFonts w:cs="Segoe UI"/>
          <w:lang w:eastAsia="pl-PL"/>
        </w:rPr>
      </w:pPr>
      <w:r w:rsidRPr="00654A5B">
        <w:rPr>
          <w:rFonts w:cs="Segoe UI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45A7344" wp14:editId="1D04BCF0">
                <wp:simplePos x="0" y="0"/>
                <wp:positionH relativeFrom="margin">
                  <wp:posOffset>4187190</wp:posOffset>
                </wp:positionH>
                <wp:positionV relativeFrom="paragraph">
                  <wp:posOffset>-410210</wp:posOffset>
                </wp:positionV>
                <wp:extent cx="2000250" cy="533400"/>
                <wp:effectExtent l="0" t="0" r="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53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BEAECA" w14:textId="77777777" w:rsidR="0001078F" w:rsidRPr="004D2D3F" w:rsidRDefault="0001078F" w:rsidP="00256CEE">
                            <w:pPr>
                              <w:pStyle w:val="Nagwek"/>
                              <w:jc w:val="right"/>
                              <w:rPr>
                                <w:rFonts w:cs="Segoe UI"/>
                                <w:sz w:val="18"/>
                                <w:szCs w:val="20"/>
                              </w:rPr>
                            </w:pPr>
                          </w:p>
                          <w:p w14:paraId="70444B7B" w14:textId="6A9DAFEE" w:rsidR="0001078F" w:rsidRPr="004D2D3F" w:rsidRDefault="0001078F" w:rsidP="00256CEE">
                            <w:pPr>
                              <w:ind w:left="426" w:right="566"/>
                              <w:jc w:val="both"/>
                              <w:rPr>
                                <w:rFonts w:cs="Segoe UI"/>
                                <w:iCs/>
                                <w:color w:val="043E71"/>
                                <w:sz w:val="16"/>
                                <w:szCs w:val="16"/>
                              </w:rPr>
                            </w:pPr>
                            <w:r w:rsidRPr="004D2D3F">
                              <w:rPr>
                                <w:rFonts w:cs="Segoe UI"/>
                                <w:b/>
                                <w:iCs/>
                                <w:color w:val="043E71"/>
                                <w:sz w:val="16"/>
                                <w:szCs w:val="16"/>
                              </w:rPr>
                              <w:t xml:space="preserve">Załącznik </w:t>
                            </w:r>
                            <w:r w:rsidR="00DA5136">
                              <w:rPr>
                                <w:rFonts w:cs="Segoe UI"/>
                                <w:b/>
                                <w:iCs/>
                                <w:color w:val="043E71"/>
                                <w:sz w:val="16"/>
                                <w:szCs w:val="16"/>
                              </w:rPr>
                              <w:t>nr</w:t>
                            </w:r>
                            <w:r w:rsidR="002A0A78">
                              <w:rPr>
                                <w:rFonts w:cs="Segoe UI"/>
                                <w:b/>
                                <w:iCs/>
                                <w:color w:val="043E71"/>
                                <w:sz w:val="16"/>
                                <w:szCs w:val="16"/>
                              </w:rPr>
                              <w:t xml:space="preserve"> 2 do </w:t>
                            </w:r>
                            <w:r w:rsidR="00E43817">
                              <w:rPr>
                                <w:rFonts w:cs="Segoe UI"/>
                                <w:b/>
                                <w:iCs/>
                                <w:color w:val="043E71"/>
                                <w:sz w:val="16"/>
                                <w:szCs w:val="16"/>
                              </w:rPr>
                              <w:t>SWZ</w:t>
                            </w:r>
                          </w:p>
                          <w:p w14:paraId="07108E32" w14:textId="77777777" w:rsidR="0001078F" w:rsidRPr="004D2D3F" w:rsidRDefault="0001078F" w:rsidP="00256CEE">
                            <w:pPr>
                              <w:rPr>
                                <w:sz w:val="18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5A7344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29.7pt;margin-top:-32.3pt;width:157.5pt;height:42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" filled="f" stroked="f">
                <v:textbox>
                  <w:txbxContent>
                    <w:p w14:paraId="2ABEAECA" w14:textId="77777777" w:rsidR="0001078F" w:rsidRPr="004D2D3F" w:rsidRDefault="0001078F" w:rsidP="00256CEE">
                      <w:pPr>
                        <w:pStyle w:val="Nagwek"/>
                        <w:jc w:val="right"/>
                        <w:rPr>
                          <w:rFonts w:cs="Segoe UI"/>
                          <w:sz w:val="18"/>
                          <w:szCs w:val="20"/>
                        </w:rPr>
                      </w:pPr>
                    </w:p>
                    <w:p w14:paraId="70444B7B" w14:textId="6A9DAFEE" w:rsidR="0001078F" w:rsidRPr="004D2D3F" w:rsidRDefault="0001078F" w:rsidP="00256CEE">
                      <w:pPr>
                        <w:ind w:left="426" w:right="566"/>
                        <w:jc w:val="both"/>
                        <w:rPr>
                          <w:rFonts w:cs="Segoe UI"/>
                          <w:iCs/>
                          <w:color w:val="043E71"/>
                          <w:sz w:val="16"/>
                          <w:szCs w:val="16"/>
                        </w:rPr>
                      </w:pPr>
                      <w:r w:rsidRPr="004D2D3F">
                        <w:rPr>
                          <w:rFonts w:cs="Segoe UI"/>
                          <w:b/>
                          <w:iCs/>
                          <w:color w:val="043E71"/>
                          <w:sz w:val="16"/>
                          <w:szCs w:val="16"/>
                        </w:rPr>
                        <w:t xml:space="preserve">Załącznik </w:t>
                      </w:r>
                      <w:r w:rsidR="00DA5136">
                        <w:rPr>
                          <w:rFonts w:cs="Segoe UI"/>
                          <w:b/>
                          <w:iCs/>
                          <w:color w:val="043E71"/>
                          <w:sz w:val="16"/>
                          <w:szCs w:val="16"/>
                        </w:rPr>
                        <w:t>nr</w:t>
                      </w:r>
                      <w:r w:rsidR="002A0A78">
                        <w:rPr>
                          <w:rFonts w:cs="Segoe UI"/>
                          <w:b/>
                          <w:iCs/>
                          <w:color w:val="043E71"/>
                          <w:sz w:val="16"/>
                          <w:szCs w:val="16"/>
                        </w:rPr>
                        <w:t xml:space="preserve"> 2 do </w:t>
                      </w:r>
                      <w:r w:rsidR="00E43817">
                        <w:rPr>
                          <w:rFonts w:cs="Segoe UI"/>
                          <w:b/>
                          <w:iCs/>
                          <w:color w:val="043E71"/>
                          <w:sz w:val="16"/>
                          <w:szCs w:val="16"/>
                        </w:rPr>
                        <w:t>SWZ</w:t>
                      </w:r>
                    </w:p>
                    <w:p w14:paraId="07108E32" w14:textId="77777777" w:rsidR="0001078F" w:rsidRPr="004D2D3F" w:rsidRDefault="0001078F" w:rsidP="00256CEE">
                      <w:pPr>
                        <w:rPr>
                          <w:sz w:val="18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CAA5300" w14:textId="72C9B583" w:rsidR="00F23A36" w:rsidRPr="00654A5B" w:rsidRDefault="00F23A36" w:rsidP="00386C51">
      <w:pPr>
        <w:pStyle w:val="Nagwek1"/>
        <w:spacing w:before="120" w:after="120" w:line="276" w:lineRule="auto"/>
        <w:jc w:val="center"/>
        <w:rPr>
          <w:rFonts w:cs="Segoe UI"/>
          <w:color w:val="auto"/>
          <w:sz w:val="24"/>
          <w:szCs w:val="24"/>
          <w:lang w:eastAsia="pl-PL"/>
        </w:rPr>
      </w:pPr>
      <w:r w:rsidRPr="00654A5B">
        <w:rPr>
          <w:rFonts w:cs="Segoe UI"/>
          <w:color w:val="auto"/>
          <w:sz w:val="24"/>
          <w:szCs w:val="24"/>
          <w:lang w:eastAsia="pl-PL"/>
        </w:rPr>
        <w:t>Projekt</w:t>
      </w:r>
      <w:r w:rsidR="00C01387">
        <w:rPr>
          <w:rFonts w:cs="Segoe UI"/>
          <w:color w:val="auto"/>
          <w:sz w:val="24"/>
          <w:szCs w:val="24"/>
          <w:lang w:eastAsia="pl-PL"/>
        </w:rPr>
        <w:t xml:space="preserve"> (dot. cz. I)</w:t>
      </w:r>
    </w:p>
    <w:p w14:paraId="438976A1" w14:textId="119DDF42" w:rsidR="000E0809" w:rsidRPr="00654A5B" w:rsidRDefault="000E0809" w:rsidP="00386C51">
      <w:pPr>
        <w:pStyle w:val="Nagwek1"/>
        <w:spacing w:before="120" w:after="120" w:line="276" w:lineRule="auto"/>
        <w:jc w:val="center"/>
        <w:rPr>
          <w:rFonts w:cs="Segoe UI"/>
          <w:color w:val="auto"/>
          <w:sz w:val="24"/>
          <w:szCs w:val="24"/>
          <w:lang w:eastAsia="pl-PL"/>
        </w:rPr>
      </w:pPr>
      <w:r w:rsidRPr="00654A5B">
        <w:rPr>
          <w:rFonts w:cs="Segoe UI"/>
          <w:color w:val="auto"/>
          <w:sz w:val="24"/>
          <w:szCs w:val="24"/>
          <w:lang w:eastAsia="pl-PL"/>
        </w:rPr>
        <w:t>Umowa nr …………</w:t>
      </w:r>
    </w:p>
    <w:p w14:paraId="0B98CED1" w14:textId="77777777" w:rsidR="000E0809" w:rsidRPr="00654A5B" w:rsidRDefault="000E0809" w:rsidP="00386C51">
      <w:pPr>
        <w:spacing w:before="120" w:after="120" w:line="276" w:lineRule="auto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zawarta w dniu ............................. , pomiędzy Zamawiającym:</w:t>
      </w:r>
    </w:p>
    <w:p w14:paraId="0042D09E" w14:textId="77777777" w:rsidR="000E0809" w:rsidRPr="00654A5B" w:rsidRDefault="000E0809" w:rsidP="00386C51">
      <w:pPr>
        <w:spacing w:before="120" w:after="120" w:line="276" w:lineRule="auto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reprezentowanym przez:</w:t>
      </w:r>
    </w:p>
    <w:p w14:paraId="1E49E2B7" w14:textId="0EF8EE0A" w:rsidR="000E0809" w:rsidRPr="00654A5B" w:rsidRDefault="00256CEE" w:rsidP="00386C51">
      <w:pPr>
        <w:pStyle w:val="Akapitzlist"/>
        <w:numPr>
          <w:ilvl w:val="0"/>
          <w:numId w:val="12"/>
        </w:numPr>
        <w:spacing w:before="120" w:after="120" w:line="276" w:lineRule="auto"/>
        <w:contextualSpacing w:val="0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……………………………………………</w:t>
      </w:r>
    </w:p>
    <w:p w14:paraId="138B4B7E" w14:textId="7ED0C0DB" w:rsidR="000E0809" w:rsidRPr="00654A5B" w:rsidRDefault="000E0809" w:rsidP="00386C51">
      <w:pPr>
        <w:spacing w:before="120" w:after="120" w:line="276" w:lineRule="auto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zwanym w treści umowy “Ubezpieczającym”</w:t>
      </w:r>
    </w:p>
    <w:p w14:paraId="61DBEDCC" w14:textId="77777777" w:rsidR="000E0809" w:rsidRPr="00654A5B" w:rsidRDefault="000E0809" w:rsidP="00386C51">
      <w:pPr>
        <w:spacing w:before="120" w:after="120" w:line="276" w:lineRule="auto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a Wykonawcą:</w:t>
      </w:r>
    </w:p>
    <w:p w14:paraId="4D3EA0D2" w14:textId="7989880A" w:rsidR="000E0809" w:rsidRPr="00654A5B" w:rsidRDefault="000E0809" w:rsidP="00386C51">
      <w:pPr>
        <w:spacing w:before="120" w:after="120" w:line="276" w:lineRule="auto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.............................................................................................................................................., z siedzibą w .............................. przy ul............................................., kod pocztowy ............... miejscowość .............................., wpisanym do</w:t>
      </w:r>
      <w:r w:rsidR="00B15649" w:rsidRPr="00654A5B">
        <w:rPr>
          <w:rFonts w:cs="Segoe UI"/>
          <w:lang w:eastAsia="pl-PL"/>
        </w:rPr>
        <w:t> </w:t>
      </w:r>
      <w:r w:rsidRPr="00654A5B">
        <w:rPr>
          <w:rFonts w:cs="Segoe UI"/>
          <w:lang w:eastAsia="pl-PL"/>
        </w:rPr>
        <w:t xml:space="preserve">Krajowego Rejestru Sądowego prowadzonego przez................................................................................ pod numerem KRS.........................., Regon......................, NIP ......................... </w:t>
      </w:r>
    </w:p>
    <w:p w14:paraId="76AC7FD6" w14:textId="77777777" w:rsidR="000E0809" w:rsidRPr="00654A5B" w:rsidRDefault="000E0809" w:rsidP="00386C51">
      <w:pPr>
        <w:spacing w:before="120" w:after="120" w:line="276" w:lineRule="auto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reprezentowanym przez:</w:t>
      </w:r>
    </w:p>
    <w:p w14:paraId="52B135FE" w14:textId="37AE3D79" w:rsidR="000E0809" w:rsidRPr="00654A5B" w:rsidRDefault="000E0809" w:rsidP="00386C51">
      <w:pPr>
        <w:pStyle w:val="Akapitzlist"/>
        <w:numPr>
          <w:ilvl w:val="0"/>
          <w:numId w:val="11"/>
        </w:numPr>
        <w:spacing w:before="120" w:after="120" w:line="276" w:lineRule="auto"/>
        <w:contextualSpacing w:val="0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………………………………………………</w:t>
      </w:r>
    </w:p>
    <w:p w14:paraId="737137D9" w14:textId="12CE0D1A" w:rsidR="000E0809" w:rsidRPr="00654A5B" w:rsidRDefault="000E0809" w:rsidP="00386C51">
      <w:pPr>
        <w:pStyle w:val="Akapitzlist"/>
        <w:numPr>
          <w:ilvl w:val="0"/>
          <w:numId w:val="11"/>
        </w:numPr>
        <w:spacing w:before="120" w:after="120" w:line="276" w:lineRule="auto"/>
        <w:contextualSpacing w:val="0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……………………………………………….</w:t>
      </w:r>
    </w:p>
    <w:p w14:paraId="59787338" w14:textId="77777777" w:rsidR="000E0809" w:rsidRPr="00654A5B" w:rsidRDefault="000E0809" w:rsidP="00386C51">
      <w:pPr>
        <w:spacing w:before="120" w:after="120" w:line="276" w:lineRule="auto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zwanym w treści umowy “Ubezpieczycielem”</w:t>
      </w:r>
    </w:p>
    <w:p w14:paraId="7CE9210D" w14:textId="7804CD0F" w:rsidR="000E0809" w:rsidRPr="00654A5B" w:rsidRDefault="000E0809" w:rsidP="00386C51">
      <w:pPr>
        <w:spacing w:before="120" w:after="120" w:line="276" w:lineRule="auto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Niniejsza umowa jest następstwem wyboru wykonawcy dokonanym w postępowaniu o zamówienie publiczne prowadzonym w t</w:t>
      </w:r>
      <w:r w:rsidR="008968C8" w:rsidRPr="00654A5B">
        <w:rPr>
          <w:rFonts w:cs="Segoe UI"/>
          <w:lang w:eastAsia="pl-PL"/>
        </w:rPr>
        <w:t>rybie podstawowym</w:t>
      </w:r>
      <w:r w:rsidRPr="00654A5B">
        <w:rPr>
          <w:rFonts w:cs="Segoe UI"/>
          <w:lang w:eastAsia="pl-PL"/>
        </w:rPr>
        <w:t xml:space="preserve"> realizowanym na podstawie ustawy z</w:t>
      </w:r>
      <w:r w:rsidR="00256CEE" w:rsidRPr="00654A5B">
        <w:rPr>
          <w:rFonts w:cs="Segoe UI"/>
          <w:lang w:eastAsia="pl-PL"/>
        </w:rPr>
        <w:t> </w:t>
      </w:r>
      <w:r w:rsidRPr="00654A5B">
        <w:rPr>
          <w:rFonts w:cs="Segoe UI"/>
          <w:lang w:eastAsia="pl-PL"/>
        </w:rPr>
        <w:t xml:space="preserve">dnia </w:t>
      </w:r>
      <w:r w:rsidR="008968C8" w:rsidRPr="00654A5B">
        <w:rPr>
          <w:rFonts w:cs="Segoe UI"/>
          <w:lang w:eastAsia="pl-PL"/>
        </w:rPr>
        <w:t>11 września 2019</w:t>
      </w:r>
      <w:r w:rsidRPr="00654A5B">
        <w:rPr>
          <w:rFonts w:cs="Segoe UI"/>
          <w:lang w:eastAsia="pl-PL"/>
        </w:rPr>
        <w:t xml:space="preserve"> roku Prawo zamówień </w:t>
      </w:r>
      <w:r w:rsidR="0001078F" w:rsidRPr="00654A5B">
        <w:rPr>
          <w:rFonts w:cs="Segoe UI"/>
          <w:lang w:eastAsia="pl-PL"/>
        </w:rPr>
        <w:t>publicznych (</w:t>
      </w:r>
      <w:r w:rsidR="0023458B" w:rsidRPr="00E01D76">
        <w:rPr>
          <w:rFonts w:cs="Segoe UI"/>
          <w:lang w:eastAsia="pl-PL"/>
        </w:rPr>
        <w:t>t. j. Dz.U. z 202</w:t>
      </w:r>
      <w:r w:rsidR="00835A6E">
        <w:rPr>
          <w:rFonts w:cs="Segoe UI"/>
          <w:lang w:eastAsia="pl-PL"/>
        </w:rPr>
        <w:t>4</w:t>
      </w:r>
      <w:r w:rsidR="0023458B" w:rsidRPr="00E01D76">
        <w:rPr>
          <w:rFonts w:cs="Segoe UI"/>
          <w:lang w:eastAsia="pl-PL"/>
        </w:rPr>
        <w:t xml:space="preserve"> r., poz. 1</w:t>
      </w:r>
      <w:r w:rsidR="00835A6E">
        <w:rPr>
          <w:rFonts w:cs="Segoe UI"/>
          <w:lang w:eastAsia="pl-PL"/>
        </w:rPr>
        <w:t>320</w:t>
      </w:r>
      <w:r w:rsidR="0023458B" w:rsidRPr="00654A5B">
        <w:rPr>
          <w:rFonts w:cs="Segoe UI"/>
          <w:lang w:eastAsia="pl-PL"/>
        </w:rPr>
        <w:t xml:space="preserve"> ze zm.</w:t>
      </w:r>
      <w:r w:rsidRPr="00654A5B">
        <w:rPr>
          <w:rFonts w:cs="Segoe UI"/>
          <w:lang w:eastAsia="pl-PL"/>
        </w:rPr>
        <w:t>)</w:t>
      </w:r>
      <w:r w:rsidR="00256CEE" w:rsidRPr="00654A5B">
        <w:rPr>
          <w:rFonts w:cs="Segoe UI"/>
          <w:lang w:eastAsia="pl-PL"/>
        </w:rPr>
        <w:t>.</w:t>
      </w:r>
    </w:p>
    <w:p w14:paraId="16A5FDA4" w14:textId="77777777" w:rsidR="000E0809" w:rsidRPr="00654A5B" w:rsidRDefault="000E0809" w:rsidP="00386C51">
      <w:pPr>
        <w:pStyle w:val="Nagwek2"/>
        <w:spacing w:before="120" w:after="120" w:line="276" w:lineRule="auto"/>
        <w:jc w:val="center"/>
        <w:rPr>
          <w:rFonts w:cs="Segoe UI"/>
          <w:color w:val="auto"/>
          <w:lang w:eastAsia="pl-PL"/>
        </w:rPr>
      </w:pPr>
      <w:bookmarkStart w:id="0" w:name="_Hlk183507053"/>
      <w:r w:rsidRPr="00654A5B">
        <w:rPr>
          <w:rFonts w:cs="Segoe UI"/>
          <w:color w:val="auto"/>
          <w:lang w:eastAsia="pl-PL"/>
        </w:rPr>
        <w:t>§1</w:t>
      </w:r>
    </w:p>
    <w:bookmarkEnd w:id="0"/>
    <w:p w14:paraId="79003140" w14:textId="77777777" w:rsidR="000E0809" w:rsidRPr="00654A5B" w:rsidRDefault="000E0809" w:rsidP="00386C51">
      <w:pPr>
        <w:pStyle w:val="Nagwek2"/>
        <w:spacing w:before="120" w:after="120" w:line="276" w:lineRule="auto"/>
        <w:jc w:val="center"/>
        <w:rPr>
          <w:rFonts w:cs="Segoe UI"/>
          <w:color w:val="auto"/>
          <w:lang w:eastAsia="pl-PL"/>
        </w:rPr>
      </w:pPr>
      <w:r w:rsidRPr="00654A5B">
        <w:rPr>
          <w:rFonts w:cs="Segoe UI"/>
          <w:color w:val="auto"/>
          <w:lang w:eastAsia="pl-PL"/>
        </w:rPr>
        <w:t>PRZEDMIOT UMOWY</w:t>
      </w:r>
    </w:p>
    <w:p w14:paraId="176E58B1" w14:textId="456BECC3" w:rsidR="000E0809" w:rsidRPr="00654A5B" w:rsidRDefault="000E0809" w:rsidP="00386C51">
      <w:pPr>
        <w:pStyle w:val="Akapitzlist"/>
        <w:numPr>
          <w:ilvl w:val="0"/>
          <w:numId w:val="54"/>
        </w:numPr>
        <w:spacing w:before="120" w:after="120" w:line="276" w:lineRule="auto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Przedmiotem umowy jest świadczenie przez Ubezpieczyciela na rzecz Ubezpieczającego usługi ubezpieczeniowej obejmującej</w:t>
      </w:r>
      <w:r w:rsidR="00A02EB8" w:rsidRPr="00654A5B">
        <w:rPr>
          <w:rFonts w:cs="Segoe UI"/>
          <w:lang w:eastAsia="pl-PL"/>
        </w:rPr>
        <w:t>:</w:t>
      </w:r>
    </w:p>
    <w:p w14:paraId="66037E1F" w14:textId="0AE62094" w:rsidR="00386C51" w:rsidRPr="007F78AC" w:rsidRDefault="00386C51" w:rsidP="007F78AC">
      <w:pPr>
        <w:numPr>
          <w:ilvl w:val="0"/>
          <w:numId w:val="69"/>
        </w:numPr>
        <w:spacing w:before="120" w:after="120" w:line="276" w:lineRule="auto"/>
        <w:jc w:val="both"/>
        <w:rPr>
          <w:rFonts w:cs="Segoe UI"/>
          <w:lang w:eastAsia="pl-PL"/>
        </w:rPr>
      </w:pPr>
      <w:bookmarkStart w:id="1" w:name="_Hlk182924143"/>
      <w:bookmarkStart w:id="2" w:name="_Hlk151492125"/>
      <w:r w:rsidRPr="007F78AC">
        <w:rPr>
          <w:rFonts w:cs="Segoe UI"/>
          <w:lang w:eastAsia="pl-PL"/>
        </w:rPr>
        <w:t xml:space="preserve">ubezpieczenie mienia od wszystkich </w:t>
      </w:r>
      <w:proofErr w:type="spellStart"/>
      <w:r w:rsidRPr="007F78AC">
        <w:rPr>
          <w:rFonts w:cs="Segoe UI"/>
          <w:lang w:eastAsia="pl-PL"/>
        </w:rPr>
        <w:t>ryzyk</w:t>
      </w:r>
      <w:proofErr w:type="spellEnd"/>
      <w:r w:rsidRPr="007F78AC">
        <w:rPr>
          <w:rFonts w:cs="Segoe UI"/>
          <w:lang w:eastAsia="pl-PL"/>
        </w:rPr>
        <w:t>;</w:t>
      </w:r>
    </w:p>
    <w:p w14:paraId="2F0A57E9" w14:textId="7A76A22C" w:rsidR="00386C51" w:rsidRPr="00386C51" w:rsidRDefault="00386C51" w:rsidP="007F78AC">
      <w:pPr>
        <w:numPr>
          <w:ilvl w:val="0"/>
          <w:numId w:val="69"/>
        </w:numPr>
        <w:spacing w:before="120" w:after="120" w:line="276" w:lineRule="auto"/>
        <w:jc w:val="both"/>
        <w:rPr>
          <w:rFonts w:cs="Segoe UI"/>
          <w:lang w:eastAsia="pl-PL"/>
        </w:rPr>
      </w:pPr>
      <w:r w:rsidRPr="00386C51">
        <w:rPr>
          <w:rFonts w:cs="Segoe UI"/>
          <w:lang w:eastAsia="pl-PL"/>
        </w:rPr>
        <w:t>ubezpieczenie odpowiedzialności cywilnej</w:t>
      </w:r>
      <w:r w:rsidRPr="007F78AC">
        <w:rPr>
          <w:rFonts w:cs="Segoe UI"/>
          <w:lang w:eastAsia="pl-PL"/>
        </w:rPr>
        <w:t>;</w:t>
      </w:r>
    </w:p>
    <w:p w14:paraId="3ADB47A8" w14:textId="77777777" w:rsidR="00386C51" w:rsidRPr="00386C51" w:rsidRDefault="00386C51" w:rsidP="007F78AC">
      <w:pPr>
        <w:numPr>
          <w:ilvl w:val="0"/>
          <w:numId w:val="69"/>
        </w:numPr>
        <w:spacing w:before="120" w:after="120" w:line="276" w:lineRule="auto"/>
        <w:jc w:val="both"/>
        <w:rPr>
          <w:rFonts w:cs="Segoe UI"/>
          <w:lang w:eastAsia="pl-PL"/>
        </w:rPr>
      </w:pPr>
      <w:r w:rsidRPr="00386C51">
        <w:rPr>
          <w:rFonts w:cs="Segoe UI"/>
          <w:lang w:eastAsia="pl-PL"/>
        </w:rPr>
        <w:t xml:space="preserve">obowiązkowego ubezpieczenia odpowiedzialności cywilnej zarządcy nieruchomości; </w:t>
      </w:r>
    </w:p>
    <w:p w14:paraId="2F9D8801" w14:textId="19A6214E" w:rsidR="00386C51" w:rsidRPr="009823A8" w:rsidRDefault="00386C51" w:rsidP="009823A8">
      <w:pPr>
        <w:numPr>
          <w:ilvl w:val="0"/>
          <w:numId w:val="69"/>
        </w:numPr>
        <w:spacing w:before="120" w:after="120" w:line="276" w:lineRule="auto"/>
        <w:jc w:val="both"/>
        <w:rPr>
          <w:rFonts w:cs="Segoe UI"/>
          <w:lang w:eastAsia="pl-PL"/>
        </w:rPr>
      </w:pPr>
      <w:r w:rsidRPr="00386C51">
        <w:rPr>
          <w:rFonts w:cs="Segoe UI"/>
          <w:lang w:eastAsia="pl-PL"/>
        </w:rPr>
        <w:t xml:space="preserve">ubezpieczenie sprzętu elektronicznego od wszystkich </w:t>
      </w:r>
      <w:proofErr w:type="spellStart"/>
      <w:r w:rsidRPr="00386C51">
        <w:rPr>
          <w:rFonts w:cs="Segoe UI"/>
          <w:lang w:eastAsia="pl-PL"/>
        </w:rPr>
        <w:t>ryzyk</w:t>
      </w:r>
      <w:proofErr w:type="spellEnd"/>
      <w:r w:rsidRPr="00386C51">
        <w:rPr>
          <w:rFonts w:cs="Segoe UI"/>
          <w:lang w:eastAsia="pl-PL"/>
        </w:rPr>
        <w:t xml:space="preserve">; </w:t>
      </w:r>
    </w:p>
    <w:bookmarkEnd w:id="1"/>
    <w:p w14:paraId="0253DABA" w14:textId="4977588B" w:rsidR="00386C51" w:rsidRPr="00654A5B" w:rsidRDefault="00386C51" w:rsidP="00386C51">
      <w:pPr>
        <w:spacing w:before="120" w:after="120" w:line="276" w:lineRule="auto"/>
        <w:ind w:left="567"/>
        <w:jc w:val="both"/>
        <w:rPr>
          <w:rFonts w:cs="Segoe UI"/>
          <w:lang w:eastAsia="pl-PL"/>
        </w:rPr>
      </w:pPr>
    </w:p>
    <w:bookmarkEnd w:id="2"/>
    <w:p w14:paraId="7F4D3C43" w14:textId="48859582" w:rsidR="000E0809" w:rsidRPr="00654A5B" w:rsidRDefault="00544080" w:rsidP="00386C51">
      <w:pPr>
        <w:spacing w:before="120" w:after="120" w:line="276" w:lineRule="auto"/>
        <w:ind w:left="426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lastRenderedPageBreak/>
        <w:t xml:space="preserve">dla podmiotu </w:t>
      </w:r>
      <w:r w:rsidRPr="006C621C">
        <w:rPr>
          <w:rFonts w:cs="Segoe UI"/>
          <w:lang w:eastAsia="pl-PL"/>
        </w:rPr>
        <w:t>Gminy Miasta Radom</w:t>
      </w:r>
      <w:r w:rsidR="007578E8" w:rsidRPr="006C621C">
        <w:rPr>
          <w:rFonts w:cs="Segoe UI"/>
          <w:lang w:eastAsia="pl-PL"/>
        </w:rPr>
        <w:t>ia</w:t>
      </w:r>
      <w:r w:rsidRPr="00654A5B">
        <w:rPr>
          <w:rFonts w:cs="Segoe UI"/>
          <w:lang w:eastAsia="pl-PL"/>
        </w:rPr>
        <w:t xml:space="preserve"> wraz z jednostkami organizacyjnymi w zakresie </w:t>
      </w:r>
      <w:r w:rsidR="000E0809" w:rsidRPr="00654A5B">
        <w:rPr>
          <w:rFonts w:cs="Segoe UI"/>
          <w:lang w:eastAsia="pl-PL"/>
        </w:rPr>
        <w:t>określonym w opisie przedmiotu zamówienia</w:t>
      </w:r>
      <w:r w:rsidR="0070270C" w:rsidRPr="00654A5B">
        <w:rPr>
          <w:rFonts w:cs="Segoe UI"/>
          <w:lang w:eastAsia="pl-PL"/>
        </w:rPr>
        <w:t xml:space="preserve"> (</w:t>
      </w:r>
      <w:r w:rsidR="002A42E6" w:rsidRPr="00654A5B">
        <w:rPr>
          <w:rFonts w:cs="Segoe UI"/>
          <w:lang w:eastAsia="pl-PL"/>
        </w:rPr>
        <w:t>zwanym dalej „</w:t>
      </w:r>
      <w:r w:rsidR="0070270C" w:rsidRPr="00654A5B">
        <w:rPr>
          <w:rFonts w:cs="Segoe UI"/>
          <w:lang w:eastAsia="pl-PL"/>
        </w:rPr>
        <w:t>OPZ</w:t>
      </w:r>
      <w:r w:rsidR="002A42E6" w:rsidRPr="00654A5B">
        <w:rPr>
          <w:rFonts w:cs="Segoe UI"/>
          <w:lang w:eastAsia="pl-PL"/>
        </w:rPr>
        <w:t>”</w:t>
      </w:r>
      <w:r w:rsidR="0070270C" w:rsidRPr="00654A5B">
        <w:rPr>
          <w:rFonts w:cs="Segoe UI"/>
          <w:lang w:eastAsia="pl-PL"/>
        </w:rPr>
        <w:t>)</w:t>
      </w:r>
      <w:r w:rsidR="000E0809" w:rsidRPr="00654A5B">
        <w:rPr>
          <w:rFonts w:cs="Segoe UI"/>
          <w:lang w:eastAsia="pl-PL"/>
        </w:rPr>
        <w:t xml:space="preserve"> zawartym w</w:t>
      </w:r>
      <w:r w:rsidR="00256CEE" w:rsidRPr="00654A5B">
        <w:rPr>
          <w:rFonts w:cs="Segoe UI"/>
          <w:lang w:eastAsia="pl-PL"/>
        </w:rPr>
        <w:t> </w:t>
      </w:r>
      <w:r w:rsidR="000E0809" w:rsidRPr="00654A5B">
        <w:rPr>
          <w:rFonts w:cs="Segoe UI"/>
          <w:lang w:eastAsia="pl-PL"/>
        </w:rPr>
        <w:t>niniejszej Specyfikacji Warun</w:t>
      </w:r>
      <w:r w:rsidR="008968C8" w:rsidRPr="00654A5B">
        <w:rPr>
          <w:rFonts w:cs="Segoe UI"/>
          <w:lang w:eastAsia="pl-PL"/>
        </w:rPr>
        <w:t>ków Zamówienia (zwanej dalej „S</w:t>
      </w:r>
      <w:r w:rsidR="000E0809" w:rsidRPr="00654A5B">
        <w:rPr>
          <w:rFonts w:cs="Segoe UI"/>
          <w:lang w:eastAsia="pl-PL"/>
        </w:rPr>
        <w:t>WZ”) oraz załącznikach do</w:t>
      </w:r>
      <w:r w:rsidR="00B15649" w:rsidRPr="00654A5B">
        <w:rPr>
          <w:rFonts w:cs="Segoe UI"/>
          <w:lang w:eastAsia="pl-PL"/>
        </w:rPr>
        <w:t> </w:t>
      </w:r>
      <w:r w:rsidR="000E0809" w:rsidRPr="00654A5B">
        <w:rPr>
          <w:rFonts w:cs="Segoe UI"/>
          <w:lang w:eastAsia="pl-PL"/>
        </w:rPr>
        <w:t>niej, zgodnie z przedstawioną ofertą.</w:t>
      </w:r>
    </w:p>
    <w:p w14:paraId="1C2B75F7" w14:textId="6E597EDD" w:rsidR="000E0809" w:rsidRPr="00654A5B" w:rsidRDefault="000E0809" w:rsidP="00386C51">
      <w:pPr>
        <w:pStyle w:val="Akapitzlist"/>
        <w:numPr>
          <w:ilvl w:val="0"/>
          <w:numId w:val="54"/>
        </w:numPr>
        <w:spacing w:before="120" w:after="120" w:line="276" w:lineRule="auto"/>
        <w:ind w:left="709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Szczegółowy zakres przedmiotu umowy określa Załącznik</w:t>
      </w:r>
      <w:r w:rsidR="0070270C" w:rsidRPr="00654A5B">
        <w:rPr>
          <w:rFonts w:cs="Segoe UI"/>
          <w:lang w:eastAsia="pl-PL"/>
        </w:rPr>
        <w:t>-OPZ</w:t>
      </w:r>
      <w:r w:rsidRPr="00654A5B">
        <w:rPr>
          <w:rFonts w:cs="Segoe UI"/>
          <w:lang w:eastAsia="pl-PL"/>
        </w:rPr>
        <w:t>.</w:t>
      </w:r>
      <w:r w:rsidR="006B0C24" w:rsidRPr="00654A5B">
        <w:rPr>
          <w:rFonts w:cs="Segoe UI"/>
          <w:lang w:eastAsia="pl-PL"/>
        </w:rPr>
        <w:t xml:space="preserve"> </w:t>
      </w:r>
      <w:r w:rsidRPr="00654A5B">
        <w:rPr>
          <w:rFonts w:cs="Segoe UI"/>
          <w:lang w:eastAsia="pl-PL"/>
        </w:rPr>
        <w:t xml:space="preserve">Przedmiot umowy zostanie potwierdzony przez Ubezpieczyciela stosownymi polisami lub innymi wymaganymi dokumentami ubezpieczenia, zgodnie z wymogami określonymi </w:t>
      </w:r>
      <w:r w:rsidR="008968C8" w:rsidRPr="00654A5B">
        <w:rPr>
          <w:rFonts w:cs="Segoe UI"/>
          <w:lang w:eastAsia="pl-PL"/>
        </w:rPr>
        <w:t>w S</w:t>
      </w:r>
      <w:r w:rsidRPr="00654A5B">
        <w:rPr>
          <w:rFonts w:cs="Segoe UI"/>
          <w:lang w:eastAsia="pl-PL"/>
        </w:rPr>
        <w:t>WZ.</w:t>
      </w:r>
    </w:p>
    <w:p w14:paraId="7CB48A1B" w14:textId="7F25A22A" w:rsidR="0070270C" w:rsidRPr="00654A5B" w:rsidRDefault="0070270C" w:rsidP="00386C51">
      <w:pPr>
        <w:pStyle w:val="Akapitzlist"/>
        <w:numPr>
          <w:ilvl w:val="0"/>
          <w:numId w:val="54"/>
        </w:numPr>
        <w:spacing w:before="120" w:after="120" w:line="276" w:lineRule="auto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 xml:space="preserve">Zamawiający  przewiduje  prawo opcji, o którym mowa w art. 441 ust. 1 ustawy PZP, obejmujące możliwość rozszerzenia </w:t>
      </w:r>
      <w:r w:rsidR="00FC547A" w:rsidRPr="00654A5B">
        <w:rPr>
          <w:rFonts w:cs="Segoe UI"/>
          <w:lang w:eastAsia="pl-PL"/>
        </w:rPr>
        <w:t>przedmiotu umowy</w:t>
      </w:r>
      <w:r w:rsidRPr="00654A5B">
        <w:rPr>
          <w:rFonts w:cs="Segoe UI"/>
          <w:lang w:eastAsia="pl-PL"/>
        </w:rPr>
        <w:t xml:space="preserve"> </w:t>
      </w:r>
      <w:r w:rsidR="007919EC" w:rsidRPr="00654A5B">
        <w:rPr>
          <w:rFonts w:cs="Segoe UI"/>
          <w:lang w:eastAsia="pl-PL"/>
        </w:rPr>
        <w:t xml:space="preserve">w części obejmującej </w:t>
      </w:r>
      <w:r w:rsidR="007919EC" w:rsidRPr="00654A5B">
        <w:t xml:space="preserve">ubezpieczenie mienia od wszystkich </w:t>
      </w:r>
      <w:proofErr w:type="spellStart"/>
      <w:r w:rsidR="007919EC" w:rsidRPr="00654A5B">
        <w:t>ryzyk</w:t>
      </w:r>
      <w:proofErr w:type="spellEnd"/>
      <w:r w:rsidR="007919EC" w:rsidRPr="00654A5B">
        <w:t xml:space="preserve"> i ubezpieczenie sprzętu elektronicznego</w:t>
      </w:r>
      <w:r w:rsidR="007919EC" w:rsidRPr="00654A5B">
        <w:rPr>
          <w:rFonts w:cs="Segoe UI"/>
          <w:lang w:eastAsia="pl-PL"/>
        </w:rPr>
        <w:t xml:space="preserve"> </w:t>
      </w:r>
      <w:r w:rsidRPr="00654A5B">
        <w:rPr>
          <w:rFonts w:cs="Segoe UI"/>
          <w:lang w:eastAsia="pl-PL"/>
        </w:rPr>
        <w:t>na podstawie klauzul wskazanych szczegółowo w OPZ.</w:t>
      </w:r>
    </w:p>
    <w:p w14:paraId="35232DB6" w14:textId="54F837A2" w:rsidR="0070270C" w:rsidRPr="00654A5B" w:rsidRDefault="0070270C" w:rsidP="00386C51">
      <w:pPr>
        <w:pStyle w:val="Akapitzlist"/>
        <w:numPr>
          <w:ilvl w:val="0"/>
          <w:numId w:val="54"/>
        </w:numPr>
        <w:spacing w:before="120" w:after="120" w:line="276" w:lineRule="auto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 xml:space="preserve">Zamawiający  podejmie  decyzję  co  do  możliwości  i  woli  skorzystania  z  zastrzeżonego  prawa opcji  zgodnie  z  zapotrzebowaniem  i  posiadanymi  możliwościami finansowymi.   Zastrzega  się,  iż  zakres  opcjonalny  zamówienia  objęty  prawem  opcji  nie  stanowi  zobowiązania umownego  Zamawiającego  zaciąganego  w  momencie  zawarcia  umowy </w:t>
      </w:r>
      <w:r w:rsidR="002A42E6" w:rsidRPr="00654A5B">
        <w:rPr>
          <w:rFonts w:cs="Segoe UI"/>
          <w:lang w:eastAsia="pl-PL"/>
        </w:rPr>
        <w:br/>
      </w:r>
      <w:r w:rsidRPr="00654A5B">
        <w:rPr>
          <w:rFonts w:cs="Segoe UI"/>
          <w:lang w:eastAsia="pl-PL"/>
        </w:rPr>
        <w:t>w  sprawie  zamówienia,  a  przewidywany  zakres  opcjonalny  zamówienia  nie  jest  gwarantowany do realizacji.</w:t>
      </w:r>
    </w:p>
    <w:p w14:paraId="219D7B5B" w14:textId="77777777" w:rsidR="0070270C" w:rsidRPr="00654A5B" w:rsidRDefault="0070270C" w:rsidP="00386C51">
      <w:pPr>
        <w:pStyle w:val="Akapitzlist"/>
        <w:numPr>
          <w:ilvl w:val="0"/>
          <w:numId w:val="54"/>
        </w:numPr>
        <w:spacing w:before="120" w:after="120" w:line="276" w:lineRule="auto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Realizacja  (uruchomienie)  prawa  opcji  dokonywana  jest  poprzez  złożenie  Wykonawcy  przez Zamawiającego pisemnego oświadczenia o rozszerzeniu zakresu ubezpieczenia.</w:t>
      </w:r>
    </w:p>
    <w:p w14:paraId="31921C8A" w14:textId="1B6E553B" w:rsidR="0070270C" w:rsidRPr="00654A5B" w:rsidRDefault="0070270C" w:rsidP="00386C51">
      <w:pPr>
        <w:pStyle w:val="Akapitzlist"/>
        <w:numPr>
          <w:ilvl w:val="0"/>
          <w:numId w:val="54"/>
        </w:numPr>
        <w:spacing w:before="120" w:after="120" w:line="276" w:lineRule="auto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Zakres oraz pozostałe okoliczności skorzystania z prawa opcji określa OPZ.</w:t>
      </w:r>
    </w:p>
    <w:p w14:paraId="4A7A0274" w14:textId="234F7A2F" w:rsidR="0070270C" w:rsidRPr="00654A5B" w:rsidRDefault="0070270C" w:rsidP="00386C51">
      <w:pPr>
        <w:pStyle w:val="Akapitzlist"/>
        <w:numPr>
          <w:ilvl w:val="0"/>
          <w:numId w:val="54"/>
        </w:numPr>
        <w:spacing w:before="120" w:after="120" w:line="276" w:lineRule="auto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 xml:space="preserve">Maksymalna wartość opcji </w:t>
      </w:r>
      <w:r w:rsidR="00FC547A" w:rsidRPr="00654A5B">
        <w:rPr>
          <w:rFonts w:cs="Segoe UI"/>
          <w:lang w:eastAsia="pl-PL"/>
        </w:rPr>
        <w:t xml:space="preserve">odpowiada wzrostowi należnego wynagrodzenia tytułem skorzystania z prawa opcji, które nie może przekroczyć 5% wynagrodzenia pierwotnego (składki) należnego tytułem realizacji części przedmiotu umowy </w:t>
      </w:r>
      <w:r w:rsidR="006B0C24" w:rsidRPr="00654A5B">
        <w:rPr>
          <w:rFonts w:cs="Segoe UI"/>
          <w:lang w:eastAsia="pl-PL"/>
        </w:rPr>
        <w:t xml:space="preserve">(zadań) obejmujących </w:t>
      </w:r>
      <w:r w:rsidR="00FC547A" w:rsidRPr="00654A5B">
        <w:t xml:space="preserve">ubezpieczenie mienia od wszystkich </w:t>
      </w:r>
      <w:proofErr w:type="spellStart"/>
      <w:r w:rsidR="00FC547A" w:rsidRPr="00654A5B">
        <w:t>ryzyk</w:t>
      </w:r>
      <w:proofErr w:type="spellEnd"/>
      <w:r w:rsidR="00FC547A" w:rsidRPr="00654A5B">
        <w:t xml:space="preserve"> i ubezpieczenie sprzętu elektronicznego</w:t>
      </w:r>
      <w:r w:rsidR="006B0C24" w:rsidRPr="00654A5B">
        <w:t>, zgodnie z §3 Umowy.</w:t>
      </w:r>
    </w:p>
    <w:p w14:paraId="4A59489D" w14:textId="77777777" w:rsidR="000E0809" w:rsidRPr="00654A5B" w:rsidRDefault="000E0809" w:rsidP="00386C51">
      <w:pPr>
        <w:pStyle w:val="Nagwek2"/>
        <w:spacing w:before="120" w:after="120" w:line="276" w:lineRule="auto"/>
        <w:jc w:val="center"/>
        <w:rPr>
          <w:rFonts w:cs="Segoe UI"/>
          <w:color w:val="auto"/>
          <w:lang w:eastAsia="pl-PL"/>
        </w:rPr>
      </w:pPr>
      <w:r w:rsidRPr="00654A5B">
        <w:rPr>
          <w:rFonts w:cs="Segoe UI"/>
          <w:color w:val="auto"/>
          <w:lang w:eastAsia="pl-PL"/>
        </w:rPr>
        <w:t>§2</w:t>
      </w:r>
    </w:p>
    <w:p w14:paraId="5E439E9A" w14:textId="77777777" w:rsidR="000E0809" w:rsidRPr="00654A5B" w:rsidRDefault="000E0809" w:rsidP="00386C51">
      <w:pPr>
        <w:pStyle w:val="Nagwek2"/>
        <w:spacing w:before="120" w:after="120" w:line="276" w:lineRule="auto"/>
        <w:jc w:val="center"/>
        <w:rPr>
          <w:rFonts w:cs="Segoe UI"/>
          <w:color w:val="auto"/>
          <w:lang w:eastAsia="pl-PL"/>
        </w:rPr>
      </w:pPr>
      <w:r w:rsidRPr="00654A5B">
        <w:rPr>
          <w:rFonts w:cs="Segoe UI"/>
          <w:color w:val="auto"/>
          <w:lang w:eastAsia="pl-PL"/>
        </w:rPr>
        <w:t>TERMIN REALIZACJI UMOWY</w:t>
      </w:r>
    </w:p>
    <w:p w14:paraId="656C8D1A" w14:textId="7C0B73E6" w:rsidR="00B51963" w:rsidRPr="00386C51" w:rsidRDefault="008F6042" w:rsidP="00386C51">
      <w:pPr>
        <w:spacing w:before="120" w:after="120" w:line="360" w:lineRule="auto"/>
        <w:jc w:val="both"/>
        <w:rPr>
          <w:rFonts w:cs="Segoe UI"/>
          <w:lang w:eastAsia="pl-PL"/>
        </w:rPr>
      </w:pPr>
      <w:r w:rsidRPr="00386C51">
        <w:rPr>
          <w:rFonts w:cs="Segoe UI"/>
          <w:lang w:eastAsia="pl-PL"/>
        </w:rPr>
        <w:t>12</w:t>
      </w:r>
      <w:r w:rsidR="000651C7" w:rsidRPr="00386C51">
        <w:rPr>
          <w:rFonts w:cs="Segoe UI"/>
          <w:lang w:eastAsia="pl-PL"/>
        </w:rPr>
        <w:t xml:space="preserve"> mie</w:t>
      </w:r>
      <w:r w:rsidR="005E60A6" w:rsidRPr="00386C51">
        <w:rPr>
          <w:rFonts w:cs="Segoe UI"/>
          <w:lang w:eastAsia="pl-PL"/>
        </w:rPr>
        <w:t>s</w:t>
      </w:r>
      <w:r w:rsidRPr="00386C51">
        <w:rPr>
          <w:rFonts w:cs="Segoe UI"/>
          <w:lang w:eastAsia="pl-PL"/>
        </w:rPr>
        <w:t>ięcy</w:t>
      </w:r>
      <w:r w:rsidR="000651C7" w:rsidRPr="00386C51">
        <w:rPr>
          <w:rFonts w:cs="Segoe UI"/>
          <w:lang w:eastAsia="pl-PL"/>
        </w:rPr>
        <w:t xml:space="preserve">. </w:t>
      </w:r>
      <w:r w:rsidR="000E0809" w:rsidRPr="00386C51">
        <w:rPr>
          <w:rFonts w:cs="Segoe UI"/>
          <w:lang w:eastAsia="pl-PL"/>
        </w:rPr>
        <w:t xml:space="preserve"> Wymagany termin realizacji zamówienia:</w:t>
      </w:r>
      <w:r w:rsidR="000651C7" w:rsidRPr="00386C51">
        <w:rPr>
          <w:rFonts w:cs="Segoe UI"/>
          <w:lang w:eastAsia="pl-PL"/>
        </w:rPr>
        <w:t xml:space="preserve"> od dnia</w:t>
      </w:r>
      <w:r w:rsidR="0064427B" w:rsidRPr="00386C51">
        <w:rPr>
          <w:rFonts w:cs="Segoe UI"/>
          <w:lang w:eastAsia="pl-PL"/>
        </w:rPr>
        <w:t xml:space="preserve"> </w:t>
      </w:r>
      <w:bookmarkStart w:id="3" w:name="_Hlk182924656"/>
      <w:r w:rsidR="00386C51">
        <w:rPr>
          <w:rFonts w:cs="Segoe UI"/>
          <w:lang w:eastAsia="pl-PL"/>
        </w:rPr>
        <w:t xml:space="preserve">01.01.2025 r. </w:t>
      </w:r>
      <w:r w:rsidR="00386C51" w:rsidRPr="009B09E0">
        <w:rPr>
          <w:rFonts w:cs="Segoe UI"/>
          <w:lang w:eastAsia="pl-PL"/>
        </w:rPr>
        <w:t>do dnia</w:t>
      </w:r>
      <w:r w:rsidR="00386C51">
        <w:rPr>
          <w:rFonts w:cs="Segoe UI"/>
          <w:lang w:eastAsia="pl-PL"/>
        </w:rPr>
        <w:t xml:space="preserve"> 31.12.2025 r.</w:t>
      </w:r>
    </w:p>
    <w:bookmarkEnd w:id="3"/>
    <w:p w14:paraId="1FCC590B" w14:textId="6CF9A7F6" w:rsidR="000E0809" w:rsidRPr="00654A5B" w:rsidRDefault="0023458B" w:rsidP="00386C51">
      <w:pPr>
        <w:pStyle w:val="Nagwek2"/>
        <w:spacing w:before="120" w:after="120" w:line="276" w:lineRule="auto"/>
        <w:jc w:val="center"/>
        <w:rPr>
          <w:rFonts w:cs="Segoe UI"/>
          <w:lang w:eastAsia="pl-PL"/>
        </w:rPr>
      </w:pPr>
      <w:r w:rsidRPr="00386C51">
        <w:rPr>
          <w:rFonts w:cs="Segoe UI"/>
          <w:color w:val="auto"/>
          <w:lang w:eastAsia="pl-PL"/>
        </w:rPr>
        <w:t>§3</w:t>
      </w:r>
    </w:p>
    <w:p w14:paraId="7D80C2C6" w14:textId="77777777" w:rsidR="000E0809" w:rsidRPr="00654A5B" w:rsidRDefault="000E0809" w:rsidP="00386C51">
      <w:pPr>
        <w:pStyle w:val="Nagwek2"/>
        <w:spacing w:before="120" w:after="120" w:line="276" w:lineRule="auto"/>
        <w:jc w:val="center"/>
        <w:rPr>
          <w:rFonts w:cs="Segoe UI"/>
          <w:color w:val="auto"/>
          <w:lang w:eastAsia="pl-PL"/>
        </w:rPr>
      </w:pPr>
      <w:r w:rsidRPr="00654A5B">
        <w:rPr>
          <w:rFonts w:cs="Segoe UI"/>
          <w:color w:val="auto"/>
          <w:lang w:eastAsia="pl-PL"/>
        </w:rPr>
        <w:t>SKŁADKA</w:t>
      </w:r>
    </w:p>
    <w:p w14:paraId="6244F50E" w14:textId="217A2D33" w:rsidR="006B0C24" w:rsidRPr="00654A5B" w:rsidRDefault="000E0809" w:rsidP="00386C51">
      <w:pPr>
        <w:pStyle w:val="Akapitzlist"/>
        <w:numPr>
          <w:ilvl w:val="0"/>
          <w:numId w:val="60"/>
        </w:numPr>
        <w:spacing w:before="120" w:after="120" w:line="276" w:lineRule="auto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 xml:space="preserve">Składka za wykonanie </w:t>
      </w:r>
      <w:r w:rsidR="006B0C24" w:rsidRPr="00654A5B">
        <w:rPr>
          <w:rFonts w:cs="Segoe UI"/>
          <w:lang w:eastAsia="pl-PL"/>
        </w:rPr>
        <w:t xml:space="preserve">całości </w:t>
      </w:r>
      <w:r w:rsidRPr="00654A5B">
        <w:rPr>
          <w:rFonts w:cs="Segoe UI"/>
          <w:lang w:eastAsia="pl-PL"/>
        </w:rPr>
        <w:t xml:space="preserve">przedmiotu umowy </w:t>
      </w:r>
      <w:r w:rsidR="00EC3549" w:rsidRPr="00654A5B">
        <w:rPr>
          <w:rFonts w:cs="Segoe UI"/>
          <w:lang w:eastAsia="pl-PL"/>
        </w:rPr>
        <w:t>wynosi:</w:t>
      </w:r>
      <w:r w:rsidR="006B0C24" w:rsidRPr="00654A5B">
        <w:rPr>
          <w:rFonts w:cs="Segoe UI"/>
          <w:lang w:eastAsia="pl-PL"/>
        </w:rPr>
        <w:t>………………………………,</w:t>
      </w:r>
      <w:r w:rsidR="006B0C24" w:rsidRPr="00654A5B">
        <w:rPr>
          <w:rFonts w:cs="Segoe UI"/>
          <w:lang w:eastAsia="pl-PL"/>
        </w:rPr>
        <w:br/>
        <w:t>w tym za wykonanie poszczególnych zadań:</w:t>
      </w:r>
    </w:p>
    <w:p w14:paraId="6C17250C" w14:textId="066525E7" w:rsidR="00386C51" w:rsidRPr="00386C51" w:rsidRDefault="00386C51" w:rsidP="00386C51">
      <w:pPr>
        <w:numPr>
          <w:ilvl w:val="0"/>
          <w:numId w:val="68"/>
        </w:numPr>
        <w:spacing w:before="120" w:after="120" w:line="276" w:lineRule="auto"/>
        <w:jc w:val="both"/>
        <w:rPr>
          <w:rFonts w:cs="Segoe UI"/>
          <w:lang w:eastAsia="pl-PL"/>
        </w:rPr>
      </w:pPr>
      <w:r w:rsidRPr="00386C51">
        <w:rPr>
          <w:rFonts w:cs="Segoe UI"/>
          <w:lang w:eastAsia="pl-PL"/>
        </w:rPr>
        <w:t xml:space="preserve">ubezpieczenie mienia od wszystkich </w:t>
      </w:r>
      <w:proofErr w:type="spellStart"/>
      <w:r w:rsidRPr="00386C51">
        <w:rPr>
          <w:rFonts w:cs="Segoe UI"/>
          <w:lang w:eastAsia="pl-PL"/>
        </w:rPr>
        <w:t>ryzyk</w:t>
      </w:r>
      <w:proofErr w:type="spellEnd"/>
      <w:r w:rsidRPr="00386C51">
        <w:rPr>
          <w:rFonts w:cs="Segoe UI"/>
          <w:lang w:eastAsia="pl-PL"/>
        </w:rPr>
        <w:t xml:space="preserve"> - ………………………….;</w:t>
      </w:r>
    </w:p>
    <w:p w14:paraId="4EF52C7A" w14:textId="513DF952" w:rsidR="00386C51" w:rsidRPr="00386C51" w:rsidRDefault="00386C51" w:rsidP="00386C51">
      <w:pPr>
        <w:numPr>
          <w:ilvl w:val="0"/>
          <w:numId w:val="68"/>
        </w:numPr>
        <w:spacing w:before="120" w:after="120" w:line="276" w:lineRule="auto"/>
        <w:jc w:val="both"/>
        <w:rPr>
          <w:rFonts w:cs="Segoe UI"/>
          <w:lang w:eastAsia="pl-PL"/>
        </w:rPr>
      </w:pPr>
      <w:r w:rsidRPr="00386C51">
        <w:rPr>
          <w:rFonts w:cs="Segoe UI"/>
          <w:lang w:eastAsia="pl-PL"/>
        </w:rPr>
        <w:t>ubezpieczenie odpowiedzialności cywilnej</w:t>
      </w:r>
      <w:r>
        <w:rPr>
          <w:rFonts w:cs="Segoe UI"/>
          <w:lang w:eastAsia="pl-PL"/>
        </w:rPr>
        <w:t xml:space="preserve"> </w:t>
      </w:r>
      <w:r w:rsidRPr="00386C51">
        <w:rPr>
          <w:rFonts w:cs="Segoe UI"/>
          <w:lang w:eastAsia="pl-PL"/>
        </w:rPr>
        <w:t>- ………………………….;</w:t>
      </w:r>
    </w:p>
    <w:p w14:paraId="2EB82C8C" w14:textId="5A60CEFC" w:rsidR="00386C51" w:rsidRPr="00386C51" w:rsidRDefault="00386C51" w:rsidP="00386C51">
      <w:pPr>
        <w:numPr>
          <w:ilvl w:val="0"/>
          <w:numId w:val="68"/>
        </w:numPr>
        <w:spacing w:before="120" w:after="120" w:line="276" w:lineRule="auto"/>
        <w:jc w:val="both"/>
        <w:rPr>
          <w:rFonts w:cs="Segoe UI"/>
          <w:lang w:eastAsia="pl-PL"/>
        </w:rPr>
      </w:pPr>
      <w:r w:rsidRPr="00386C51">
        <w:rPr>
          <w:rFonts w:cs="Segoe UI"/>
          <w:lang w:eastAsia="pl-PL"/>
        </w:rPr>
        <w:t>obowiązkowego ubezpieczenia odpowiedzialności cywilnej zarządcy nieruchomości</w:t>
      </w:r>
      <w:r>
        <w:rPr>
          <w:rFonts w:cs="Segoe UI"/>
          <w:lang w:eastAsia="pl-PL"/>
        </w:rPr>
        <w:t xml:space="preserve"> </w:t>
      </w:r>
      <w:r w:rsidRPr="00386C51">
        <w:rPr>
          <w:rFonts w:cs="Segoe UI"/>
          <w:lang w:eastAsia="pl-PL"/>
        </w:rPr>
        <w:t>- ………………………….;</w:t>
      </w:r>
    </w:p>
    <w:p w14:paraId="6A91C3BC" w14:textId="74D0F6A2" w:rsidR="00386C51" w:rsidRPr="00386C51" w:rsidRDefault="00386C51" w:rsidP="00386C51">
      <w:pPr>
        <w:numPr>
          <w:ilvl w:val="0"/>
          <w:numId w:val="68"/>
        </w:numPr>
        <w:spacing w:before="120" w:after="120" w:line="276" w:lineRule="auto"/>
        <w:jc w:val="both"/>
        <w:rPr>
          <w:rFonts w:cs="Segoe UI"/>
          <w:lang w:eastAsia="pl-PL"/>
        </w:rPr>
      </w:pPr>
      <w:r w:rsidRPr="00386C51">
        <w:rPr>
          <w:rFonts w:cs="Segoe UI"/>
          <w:lang w:eastAsia="pl-PL"/>
        </w:rPr>
        <w:t xml:space="preserve">ubezpieczenie sprzętu elektronicznego od wszystkich </w:t>
      </w:r>
      <w:proofErr w:type="spellStart"/>
      <w:r w:rsidRPr="00386C51">
        <w:rPr>
          <w:rFonts w:cs="Segoe UI"/>
          <w:lang w:eastAsia="pl-PL"/>
        </w:rPr>
        <w:t>ryzyk</w:t>
      </w:r>
      <w:proofErr w:type="spellEnd"/>
      <w:r>
        <w:rPr>
          <w:rFonts w:cs="Segoe UI"/>
          <w:lang w:eastAsia="pl-PL"/>
        </w:rPr>
        <w:t xml:space="preserve"> </w:t>
      </w:r>
      <w:r w:rsidRPr="00386C51">
        <w:rPr>
          <w:rFonts w:cs="Segoe UI"/>
          <w:lang w:eastAsia="pl-PL"/>
        </w:rPr>
        <w:t>- ………………………….;</w:t>
      </w:r>
    </w:p>
    <w:p w14:paraId="186D288B" w14:textId="7A64CEAE" w:rsidR="00DE2065" w:rsidRPr="00654A5B" w:rsidRDefault="00DE2065" w:rsidP="00386C51">
      <w:pPr>
        <w:spacing w:before="120" w:after="120" w:line="276" w:lineRule="auto"/>
        <w:jc w:val="both"/>
        <w:rPr>
          <w:rFonts w:cs="Segoe UI"/>
          <w:lang w:eastAsia="pl-PL"/>
        </w:rPr>
      </w:pPr>
    </w:p>
    <w:p w14:paraId="4B5AAF29" w14:textId="70FE8F09" w:rsidR="00E43817" w:rsidRPr="00654A5B" w:rsidRDefault="000E0809" w:rsidP="00386C51">
      <w:pPr>
        <w:pStyle w:val="Nagwek2"/>
        <w:spacing w:before="120" w:after="120" w:line="276" w:lineRule="auto"/>
        <w:jc w:val="center"/>
        <w:rPr>
          <w:rFonts w:cs="Segoe UI"/>
          <w:color w:val="auto"/>
          <w:lang w:eastAsia="pl-PL"/>
        </w:rPr>
      </w:pPr>
      <w:r w:rsidRPr="00654A5B">
        <w:rPr>
          <w:rFonts w:cs="Segoe UI"/>
          <w:color w:val="auto"/>
          <w:lang w:eastAsia="pl-PL"/>
        </w:rPr>
        <w:lastRenderedPageBreak/>
        <w:t>§4</w:t>
      </w:r>
    </w:p>
    <w:p w14:paraId="70C22F9F" w14:textId="17BEA6CA" w:rsidR="00E43817" w:rsidRPr="00654A5B" w:rsidRDefault="00E43817" w:rsidP="00386C51">
      <w:pPr>
        <w:spacing w:line="276" w:lineRule="auto"/>
        <w:jc w:val="center"/>
        <w:rPr>
          <w:b/>
          <w:bCs/>
          <w:lang w:eastAsia="pl-PL"/>
        </w:rPr>
      </w:pPr>
      <w:r w:rsidRPr="00654A5B">
        <w:rPr>
          <w:b/>
          <w:bCs/>
          <w:lang w:eastAsia="pl-PL"/>
        </w:rPr>
        <w:t>KLAUZULA WALORYZACYJNA</w:t>
      </w:r>
    </w:p>
    <w:p w14:paraId="2A84F48B" w14:textId="77777777" w:rsidR="006D1DD4" w:rsidRPr="00386C51" w:rsidRDefault="006D1DD4" w:rsidP="00654A5B">
      <w:pPr>
        <w:widowControl w:val="0"/>
        <w:numPr>
          <w:ilvl w:val="0"/>
          <w:numId w:val="61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eastAsia="Times New Roman" w:cs="Segoe UI"/>
          <w:lang w:eastAsia="pl-PL"/>
        </w:rPr>
      </w:pPr>
      <w:r w:rsidRPr="00386C51">
        <w:rPr>
          <w:rFonts w:eastAsia="Times New Roman" w:cs="Segoe UI"/>
          <w:lang w:eastAsia="pl-PL"/>
        </w:rPr>
        <w:t xml:space="preserve">Zgodnie z art. 436 pkt 4 lit. b ustawy </w:t>
      </w:r>
      <w:proofErr w:type="spellStart"/>
      <w:r w:rsidRPr="00386C51">
        <w:rPr>
          <w:rFonts w:eastAsia="Times New Roman" w:cs="Segoe UI"/>
          <w:lang w:eastAsia="pl-PL"/>
        </w:rPr>
        <w:t>Pzp</w:t>
      </w:r>
      <w:proofErr w:type="spellEnd"/>
      <w:r w:rsidRPr="00386C51">
        <w:rPr>
          <w:rFonts w:eastAsia="Times New Roman" w:cs="Segoe UI"/>
          <w:lang w:eastAsia="pl-PL"/>
        </w:rPr>
        <w:t>, wysokość wynagrodzenia należnego Wykonawcy może podlegać waloryzacji, w przypadku zmiany:</w:t>
      </w:r>
    </w:p>
    <w:p w14:paraId="49A64CF1" w14:textId="77777777" w:rsidR="006D1DD4" w:rsidRPr="00386C51" w:rsidRDefault="006D1DD4" w:rsidP="00654A5B">
      <w:pPr>
        <w:widowControl w:val="0"/>
        <w:numPr>
          <w:ilvl w:val="1"/>
          <w:numId w:val="61"/>
        </w:numPr>
        <w:tabs>
          <w:tab w:val="left" w:pos="426"/>
        </w:tabs>
        <w:suppressAutoHyphens/>
        <w:spacing w:after="0" w:line="276" w:lineRule="auto"/>
        <w:ind w:left="993" w:hanging="567"/>
        <w:jc w:val="both"/>
        <w:rPr>
          <w:rFonts w:eastAsia="Times New Roman" w:cs="Segoe UI"/>
          <w:lang w:eastAsia="pl-PL"/>
        </w:rPr>
      </w:pPr>
      <w:r w:rsidRPr="00386C51">
        <w:rPr>
          <w:rFonts w:eastAsia="Times New Roman" w:cs="Segoe UI"/>
          <w:lang w:eastAsia="pl-PL"/>
        </w:rPr>
        <w:t xml:space="preserve">stawki podatku od towarów i usług oraz podatku akcyzowego, </w:t>
      </w:r>
    </w:p>
    <w:p w14:paraId="0BE2883B" w14:textId="77777777" w:rsidR="006D1DD4" w:rsidRPr="00386C51" w:rsidRDefault="006D1DD4" w:rsidP="00654A5B">
      <w:pPr>
        <w:widowControl w:val="0"/>
        <w:numPr>
          <w:ilvl w:val="1"/>
          <w:numId w:val="61"/>
        </w:numPr>
        <w:tabs>
          <w:tab w:val="left" w:pos="426"/>
        </w:tabs>
        <w:suppressAutoHyphens/>
        <w:spacing w:after="0" w:line="276" w:lineRule="auto"/>
        <w:ind w:left="993" w:hanging="567"/>
        <w:jc w:val="both"/>
        <w:rPr>
          <w:rFonts w:eastAsia="Times New Roman" w:cs="Segoe UI"/>
          <w:lang w:eastAsia="pl-PL"/>
        </w:rPr>
      </w:pPr>
      <w:r w:rsidRPr="00386C51">
        <w:rPr>
          <w:rFonts w:eastAsia="Times New Roman" w:cs="Segoe UI"/>
          <w:lang w:eastAsia="pl-PL"/>
        </w:rPr>
        <w:t xml:space="preserve">wysokości minimalnego wynagrodzenia za pracę albo wysokości minimalnej stawki godzinowej, ustalonych na podstawie przepisów ustawy z dnia 10 października 2002 r. o minimalnym wynagrodzeniu za pracę, </w:t>
      </w:r>
    </w:p>
    <w:p w14:paraId="0C90E846" w14:textId="77777777" w:rsidR="006D1DD4" w:rsidRPr="00386C51" w:rsidRDefault="006D1DD4" w:rsidP="00654A5B">
      <w:pPr>
        <w:widowControl w:val="0"/>
        <w:numPr>
          <w:ilvl w:val="1"/>
          <w:numId w:val="61"/>
        </w:numPr>
        <w:tabs>
          <w:tab w:val="left" w:pos="426"/>
        </w:tabs>
        <w:suppressAutoHyphens/>
        <w:spacing w:after="0" w:line="276" w:lineRule="auto"/>
        <w:ind w:left="993" w:hanging="567"/>
        <w:jc w:val="both"/>
        <w:rPr>
          <w:rFonts w:eastAsia="Times New Roman" w:cs="Segoe UI"/>
          <w:lang w:eastAsia="pl-PL"/>
        </w:rPr>
      </w:pPr>
      <w:r w:rsidRPr="00386C51">
        <w:rPr>
          <w:rFonts w:eastAsia="Times New Roman" w:cs="Segoe UI"/>
          <w:lang w:eastAsia="pl-PL"/>
        </w:rPr>
        <w:t xml:space="preserve">zasad podlegania ubezpieczeniom społecznym lub ubezpieczeniu zdrowotnemu lub wysokości składki na ubezpieczenia społeczne lub zdrowotne, </w:t>
      </w:r>
    </w:p>
    <w:p w14:paraId="2E2B78AF" w14:textId="77777777" w:rsidR="006D1DD4" w:rsidRPr="00386C51" w:rsidRDefault="006D1DD4" w:rsidP="00654A5B">
      <w:pPr>
        <w:widowControl w:val="0"/>
        <w:numPr>
          <w:ilvl w:val="1"/>
          <w:numId w:val="61"/>
        </w:numPr>
        <w:tabs>
          <w:tab w:val="left" w:pos="426"/>
        </w:tabs>
        <w:suppressAutoHyphens/>
        <w:spacing w:after="0" w:line="276" w:lineRule="auto"/>
        <w:ind w:left="993" w:hanging="567"/>
        <w:jc w:val="both"/>
        <w:rPr>
          <w:rFonts w:eastAsia="Times New Roman" w:cs="Segoe UI"/>
          <w:lang w:eastAsia="pl-PL"/>
        </w:rPr>
      </w:pPr>
      <w:r w:rsidRPr="00386C51">
        <w:rPr>
          <w:rFonts w:eastAsia="Times New Roman" w:cs="Segoe UI"/>
          <w:lang w:eastAsia="pl-PL"/>
        </w:rPr>
        <w:t xml:space="preserve">zasad gromadzenia i wysokości wpłat do pracowniczych planów kapitałowych, o których mowa w ustawie z dnia 4 października 2018 r. o pracowniczych planach kapitałowych, </w:t>
      </w:r>
    </w:p>
    <w:p w14:paraId="54C18E57" w14:textId="77777777" w:rsidR="006D1DD4" w:rsidRPr="00386C51" w:rsidRDefault="006D1DD4" w:rsidP="00654A5B">
      <w:pPr>
        <w:widowControl w:val="0"/>
        <w:tabs>
          <w:tab w:val="left" w:pos="426"/>
        </w:tabs>
        <w:suppressAutoHyphens/>
        <w:spacing w:after="0" w:line="276" w:lineRule="auto"/>
        <w:ind w:left="426"/>
        <w:jc w:val="both"/>
        <w:rPr>
          <w:rFonts w:eastAsia="Times New Roman" w:cs="Segoe UI"/>
          <w:lang w:eastAsia="pl-PL"/>
        </w:rPr>
      </w:pPr>
      <w:r w:rsidRPr="00386C51">
        <w:rPr>
          <w:rFonts w:eastAsia="Times New Roman" w:cs="Segoe UI"/>
          <w:lang w:eastAsia="pl-PL"/>
        </w:rPr>
        <w:t>- jeżeli zmiany te będą miały wpływ na koszty wykonania zamówienia.</w:t>
      </w:r>
    </w:p>
    <w:p w14:paraId="207E855C" w14:textId="77777777" w:rsidR="006D1DD4" w:rsidRPr="00386C51" w:rsidRDefault="006D1DD4" w:rsidP="00654A5B">
      <w:pPr>
        <w:widowControl w:val="0"/>
        <w:numPr>
          <w:ilvl w:val="0"/>
          <w:numId w:val="61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eastAsia="Times New Roman" w:cs="Segoe UI"/>
          <w:lang w:eastAsia="pl-PL"/>
        </w:rPr>
      </w:pPr>
      <w:r w:rsidRPr="00386C51">
        <w:rPr>
          <w:rFonts w:eastAsia="Times New Roman" w:cs="Segoe UI"/>
          <w:lang w:eastAsia="pl-PL"/>
        </w:rPr>
        <w:t>W celu zmiany wynagrodzenia, o której mowa w ust. 1 powyżej każda ze stron Umowy, w terminie 30 dni od dnia wejścia w życie przepisów dokonujących tych zmian, może zwrócić się do drugiej strony z wnioskiem w sprawie odpowiedniej zmiany wynagrodzenia o kwotę kosztu poniesionego przez Wykonawcę, a w przypadku stawki podatku VAT lub akcyzy od daty jego zmiany.</w:t>
      </w:r>
    </w:p>
    <w:p w14:paraId="30CEE786" w14:textId="77777777" w:rsidR="006D1DD4" w:rsidRPr="00386C51" w:rsidRDefault="006D1DD4" w:rsidP="00654A5B">
      <w:pPr>
        <w:widowControl w:val="0"/>
        <w:numPr>
          <w:ilvl w:val="0"/>
          <w:numId w:val="61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eastAsia="Times New Roman" w:cs="Segoe UI"/>
          <w:szCs w:val="24"/>
          <w:lang w:eastAsia="pl-PL"/>
        </w:rPr>
      </w:pPr>
      <w:r w:rsidRPr="00386C51">
        <w:rPr>
          <w:rFonts w:eastAsia="Times New Roman" w:cs="Segoe UI"/>
          <w:lang w:eastAsia="pl-PL"/>
        </w:rPr>
        <w:t xml:space="preserve">Do wniosku należy dołączyć szczegółowy opis i wyliczenie wpływu zmian na wynagrodzenie Wykonawcy (cenę jednostkową rozumianą jako składka za 12 miesięczny okres ochrony ubezpieczeniowej, o której mowa w formularzu cenowym stanowiącym załącznik do umowy) wraz ze wskazaniem terminu ich zaistnienia. Zamawiający zastrzega sobie prawo do żądania od Wykonawcy dodatkowych wyjaśnień odnośnie </w:t>
      </w:r>
      <w:r w:rsidRPr="00386C51">
        <w:rPr>
          <w:rFonts w:eastAsia="Times New Roman" w:cs="Segoe UI"/>
          <w:szCs w:val="24"/>
          <w:lang w:eastAsia="pl-PL"/>
        </w:rPr>
        <w:t>wyliczonych kosztów oraz weryfikacji wyliczeń dokonanych przez Wykonawcę we własnym zakresie.</w:t>
      </w:r>
    </w:p>
    <w:p w14:paraId="0C94D600" w14:textId="77777777" w:rsidR="006D1DD4" w:rsidRPr="00386C51" w:rsidRDefault="006D1DD4" w:rsidP="00654A5B">
      <w:pPr>
        <w:widowControl w:val="0"/>
        <w:numPr>
          <w:ilvl w:val="0"/>
          <w:numId w:val="61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eastAsia="Times New Roman" w:cs="Segoe UI"/>
          <w:lang w:eastAsia="pl-PL"/>
        </w:rPr>
      </w:pPr>
      <w:r w:rsidRPr="00386C51">
        <w:rPr>
          <w:rFonts w:eastAsia="Times New Roman" w:cs="Segoe UI"/>
          <w:szCs w:val="24"/>
          <w:lang w:eastAsia="pl-PL"/>
        </w:rPr>
        <w:t xml:space="preserve">Zgodnie z art. 439 ust. </w:t>
      </w:r>
      <w:r w:rsidRPr="00386C51">
        <w:rPr>
          <w:rFonts w:eastAsia="Times New Roman" w:cs="Segoe UI"/>
          <w:lang w:eastAsia="pl-PL"/>
        </w:rPr>
        <w:t xml:space="preserve">1 i 2 ustawy </w:t>
      </w:r>
      <w:proofErr w:type="spellStart"/>
      <w:r w:rsidRPr="00386C51">
        <w:rPr>
          <w:rFonts w:eastAsia="Times New Roman" w:cs="Segoe UI"/>
          <w:lang w:eastAsia="pl-PL"/>
        </w:rPr>
        <w:t>Pzp</w:t>
      </w:r>
      <w:proofErr w:type="spellEnd"/>
      <w:r w:rsidRPr="00386C51">
        <w:rPr>
          <w:rFonts w:eastAsia="Times New Roman" w:cs="Segoe UI"/>
          <w:lang w:eastAsia="pl-PL"/>
        </w:rPr>
        <w:t xml:space="preserve">, wynagrodzenie Wykonawcy (składka ubezpieczeniowa) może ulec zmianie w przypadku </w:t>
      </w:r>
      <w:bookmarkStart w:id="4" w:name="_Hlk152230685"/>
      <w:r w:rsidRPr="00386C51">
        <w:rPr>
          <w:rFonts w:eastAsia="Times New Roman" w:cs="Segoe UI"/>
          <w:lang w:eastAsia="pl-PL"/>
        </w:rPr>
        <w:t>zmiany kosztów związanych z realizacją zamówienia</w:t>
      </w:r>
      <w:bookmarkEnd w:id="4"/>
      <w:r w:rsidRPr="00386C51">
        <w:rPr>
          <w:rFonts w:eastAsia="Times New Roman" w:cs="Segoe UI"/>
          <w:lang w:eastAsia="pl-PL"/>
        </w:rPr>
        <w:t>, zgodnie z poniższymi zasadami:</w:t>
      </w:r>
    </w:p>
    <w:p w14:paraId="44E27B11" w14:textId="568C3404" w:rsidR="006D1DD4" w:rsidRPr="00386C51" w:rsidRDefault="006D1DD4" w:rsidP="00386C51">
      <w:pPr>
        <w:pStyle w:val="Akapitzlist"/>
        <w:numPr>
          <w:ilvl w:val="1"/>
          <w:numId w:val="66"/>
        </w:numPr>
        <w:suppressAutoHyphens/>
        <w:spacing w:after="0" w:line="276" w:lineRule="auto"/>
        <w:jc w:val="both"/>
        <w:rPr>
          <w:rFonts w:cs="Segoe UI"/>
          <w:szCs w:val="20"/>
        </w:rPr>
      </w:pPr>
      <w:r w:rsidRPr="00386C51">
        <w:rPr>
          <w:rFonts w:cs="Segoe UI"/>
          <w:szCs w:val="20"/>
        </w:rPr>
        <w:t>w przypadku zmiany średniorocznego wskaźnika cen towarów i usług konsumpcyjnych  ogłaszanego w komunikacie Prezesa Głównego Urzędu Statystycznego za ostatnie półrocze, w którym przypadał okres ubezpieczenia;</w:t>
      </w:r>
    </w:p>
    <w:p w14:paraId="3F981670" w14:textId="29009DD8" w:rsidR="006D1DD4" w:rsidRPr="00386C51" w:rsidRDefault="006D1DD4" w:rsidP="00386C51">
      <w:pPr>
        <w:pStyle w:val="Akapitzlist"/>
        <w:numPr>
          <w:ilvl w:val="1"/>
          <w:numId w:val="66"/>
        </w:numPr>
        <w:suppressAutoHyphens/>
        <w:spacing w:after="0" w:line="276" w:lineRule="auto"/>
        <w:jc w:val="both"/>
        <w:rPr>
          <w:rFonts w:cs="Segoe UI"/>
          <w:szCs w:val="20"/>
        </w:rPr>
      </w:pPr>
      <w:r w:rsidRPr="00386C51">
        <w:rPr>
          <w:rFonts w:cs="Segoe UI"/>
          <w:szCs w:val="20"/>
        </w:rPr>
        <w:t>w przypadku zmiany  kosztów wykonania umowy, pod warunkiem, że WYKONAWCA w chwili składania oferty, mimo zachowania należytej staranności, nie mógł tej okoliczności przewidzieć;</w:t>
      </w:r>
    </w:p>
    <w:p w14:paraId="48A1A9AB" w14:textId="77777777" w:rsidR="006D1DD4" w:rsidRPr="00386C51" w:rsidRDefault="006D1DD4" w:rsidP="00386C51">
      <w:pPr>
        <w:pStyle w:val="Akapitzlist"/>
        <w:numPr>
          <w:ilvl w:val="1"/>
          <w:numId w:val="66"/>
        </w:numPr>
        <w:suppressAutoHyphens/>
        <w:spacing w:after="0" w:line="276" w:lineRule="auto"/>
        <w:jc w:val="both"/>
        <w:rPr>
          <w:rFonts w:cs="Segoe UI"/>
          <w:szCs w:val="20"/>
        </w:rPr>
      </w:pPr>
      <w:r w:rsidRPr="00386C51">
        <w:rPr>
          <w:rFonts w:cs="Segoe UI"/>
          <w:szCs w:val="20"/>
        </w:rPr>
        <w:t xml:space="preserve">poziom zmiany kosztów wykonania umowy, uprawniający strony umowy do żądania waloryzacji wynagrodzenia wynosi </w:t>
      </w:r>
      <w:r w:rsidRPr="00386C51">
        <w:rPr>
          <w:rFonts w:cs="Segoe UI"/>
          <w:b/>
          <w:szCs w:val="20"/>
        </w:rPr>
        <w:t>10 %</w:t>
      </w:r>
      <w:r w:rsidRPr="00386C51">
        <w:rPr>
          <w:rFonts w:cs="Segoe UI"/>
          <w:szCs w:val="20"/>
        </w:rPr>
        <w:t xml:space="preserve"> (wzrost albo spadek)</w:t>
      </w:r>
    </w:p>
    <w:p w14:paraId="7CF6DCEF" w14:textId="77777777" w:rsidR="006D1DD4" w:rsidRPr="00386C51" w:rsidRDefault="006D1DD4" w:rsidP="00386C51">
      <w:pPr>
        <w:numPr>
          <w:ilvl w:val="1"/>
          <w:numId w:val="66"/>
        </w:numPr>
        <w:suppressAutoHyphens/>
        <w:spacing w:after="0" w:line="276" w:lineRule="auto"/>
        <w:jc w:val="both"/>
        <w:rPr>
          <w:rFonts w:cs="Segoe UI"/>
          <w:szCs w:val="20"/>
        </w:rPr>
      </w:pPr>
      <w:r w:rsidRPr="00386C51">
        <w:rPr>
          <w:rFonts w:cs="Segoe UI"/>
          <w:szCs w:val="20"/>
        </w:rPr>
        <w:t>sposób ustalenia waloryzacji: jako zmianę kosztów przyjmuje się wyrażoną w % różnicę pomiędzy kosztami wykonania umowy, przyjętymi na etapie składania oferty w  stosunku do kosztów istniejących w dniu wnioskowania o zmianę, z zastrzeżeniem, że uwzględnia się tylko te koszty, których zmiany WYKONAWCA, mimo zachowania należytej staranności, nie mógł przewidzieć;</w:t>
      </w:r>
    </w:p>
    <w:p w14:paraId="2586B888" w14:textId="77777777" w:rsidR="006D1DD4" w:rsidRPr="00386C51" w:rsidRDefault="006D1DD4" w:rsidP="00386C51">
      <w:pPr>
        <w:numPr>
          <w:ilvl w:val="1"/>
          <w:numId w:val="66"/>
        </w:numPr>
        <w:suppressAutoHyphens/>
        <w:spacing w:after="0" w:line="276" w:lineRule="auto"/>
        <w:jc w:val="both"/>
        <w:rPr>
          <w:rFonts w:cs="Segoe UI"/>
          <w:szCs w:val="20"/>
        </w:rPr>
      </w:pPr>
      <w:r w:rsidRPr="00386C51">
        <w:rPr>
          <w:rFonts w:cs="Segoe UI"/>
          <w:szCs w:val="20"/>
        </w:rPr>
        <w:t xml:space="preserve">zmiana kosztów wykonania umowy co najmniej na poziomie 10%, uprawnia strony do waloryzacji wynagrodzenia WYKONAWCY w takiej samej proporcji, w jakiej zmianie uległy koszty wykonania, </w:t>
      </w:r>
    </w:p>
    <w:p w14:paraId="3C620F0D" w14:textId="77777777" w:rsidR="006D1DD4" w:rsidRPr="00386C51" w:rsidRDefault="006D1DD4" w:rsidP="00386C51">
      <w:pPr>
        <w:pStyle w:val="Akapitzlist"/>
        <w:numPr>
          <w:ilvl w:val="1"/>
          <w:numId w:val="66"/>
        </w:numPr>
        <w:spacing w:line="276" w:lineRule="auto"/>
        <w:rPr>
          <w:rFonts w:cs="Segoe UI"/>
          <w:szCs w:val="20"/>
        </w:rPr>
      </w:pPr>
      <w:r w:rsidRPr="00386C51">
        <w:rPr>
          <w:rFonts w:cs="Segoe UI"/>
          <w:szCs w:val="20"/>
        </w:rPr>
        <w:t>początkowy termin ustalenia waloryzacji wynagrodzenia: półrocze okresu ubezpieczenia;</w:t>
      </w:r>
      <w:r w:rsidRPr="00386C51">
        <w:rPr>
          <w:rFonts w:cs="Segoe UI"/>
        </w:rPr>
        <w:t xml:space="preserve"> </w:t>
      </w:r>
    </w:p>
    <w:p w14:paraId="18E830CE" w14:textId="77777777" w:rsidR="006D1DD4" w:rsidRPr="00386C51" w:rsidRDefault="006D1DD4" w:rsidP="00386C51">
      <w:pPr>
        <w:numPr>
          <w:ilvl w:val="1"/>
          <w:numId w:val="66"/>
        </w:numPr>
        <w:suppressAutoHyphens/>
        <w:spacing w:after="0" w:line="276" w:lineRule="auto"/>
        <w:jc w:val="both"/>
        <w:rPr>
          <w:rFonts w:cs="Segoe UI"/>
          <w:szCs w:val="20"/>
        </w:rPr>
      </w:pPr>
      <w:r w:rsidRPr="00386C51">
        <w:rPr>
          <w:rFonts w:cs="Segoe UI"/>
          <w:szCs w:val="20"/>
        </w:rPr>
        <w:lastRenderedPageBreak/>
        <w:t xml:space="preserve">maksymalna dopuszczalna wartość waloryzacji wynagrodzenia w efekcie zastosowania postanowień o zasadach wprowadzania waloryzacji wynagrodzenia wynosi </w:t>
      </w:r>
      <w:r w:rsidRPr="00386C51">
        <w:rPr>
          <w:rFonts w:cs="Segoe UI"/>
          <w:b/>
          <w:szCs w:val="20"/>
        </w:rPr>
        <w:t>20 %</w:t>
      </w:r>
      <w:r w:rsidRPr="00386C51">
        <w:rPr>
          <w:rFonts w:cs="Segoe UI"/>
          <w:szCs w:val="20"/>
        </w:rPr>
        <w:t xml:space="preserve"> wynagrodzenia wskazanego w umowie;</w:t>
      </w:r>
    </w:p>
    <w:p w14:paraId="1EA50277" w14:textId="77777777" w:rsidR="006D1DD4" w:rsidRPr="00386C51" w:rsidRDefault="006D1DD4" w:rsidP="00654A5B">
      <w:pPr>
        <w:pStyle w:val="Akapitzlist"/>
        <w:widowControl w:val="0"/>
        <w:numPr>
          <w:ilvl w:val="0"/>
          <w:numId w:val="61"/>
        </w:numPr>
        <w:suppressAutoHyphens/>
        <w:overflowPunct w:val="0"/>
        <w:autoSpaceDE w:val="0"/>
        <w:autoSpaceDN w:val="0"/>
        <w:adjustRightInd w:val="0"/>
        <w:spacing w:after="60" w:line="276" w:lineRule="auto"/>
        <w:ind w:right="-1"/>
        <w:jc w:val="both"/>
        <w:textAlignment w:val="baseline"/>
        <w:rPr>
          <w:rFonts w:eastAsia="Times New Roman" w:cs="Segoe UI"/>
        </w:rPr>
      </w:pPr>
      <w:r w:rsidRPr="00386C51">
        <w:rPr>
          <w:rFonts w:eastAsia="Times New Roman" w:cs="Segoe UI"/>
          <w:spacing w:val="-4"/>
          <w:lang w:eastAsia="pl-PL"/>
        </w:rPr>
        <w:t>Jeżeli bezsprzecznie zostanie wykazane, że zmiany kosztów związanych z realizacją zamówienia uzasadniają zmianę wysokości wynagrodzenia należnego Wykonawcy zgodnie z zasadami przewidzianymi w ust. 4 powyżej, Strony Umowy zawrą stosowny aneks do Umowy, określający nową wysokość wynagrodzenia Wykonawcy, z uwzględnieniem dowiedzionych zmian.</w:t>
      </w:r>
    </w:p>
    <w:p w14:paraId="2E47DDE9" w14:textId="79D6AAC1" w:rsidR="00E43817" w:rsidRPr="00654A5B" w:rsidRDefault="00E43817" w:rsidP="00386C51">
      <w:pPr>
        <w:pStyle w:val="Akapitzlist"/>
        <w:spacing w:line="276" w:lineRule="auto"/>
        <w:rPr>
          <w:rFonts w:cs="Segoe UI"/>
          <w:b/>
          <w:bCs/>
          <w:lang w:eastAsia="pl-PL"/>
        </w:rPr>
      </w:pPr>
    </w:p>
    <w:p w14:paraId="37E9C8E4" w14:textId="16190399" w:rsidR="00E43817" w:rsidRPr="00654A5B" w:rsidRDefault="00E43817" w:rsidP="00386C51">
      <w:pPr>
        <w:pStyle w:val="Nagwek2"/>
        <w:spacing w:before="120" w:after="120" w:line="276" w:lineRule="auto"/>
        <w:jc w:val="center"/>
        <w:rPr>
          <w:rFonts w:cs="Segoe UI"/>
          <w:color w:val="auto"/>
          <w:lang w:eastAsia="pl-PL"/>
        </w:rPr>
      </w:pPr>
      <w:r w:rsidRPr="00654A5B">
        <w:rPr>
          <w:rFonts w:cs="Segoe UI"/>
          <w:color w:val="auto"/>
          <w:lang w:eastAsia="pl-PL"/>
        </w:rPr>
        <w:t>§5</w:t>
      </w:r>
    </w:p>
    <w:p w14:paraId="4985F2C9" w14:textId="77777777" w:rsidR="000E0809" w:rsidRPr="00654A5B" w:rsidRDefault="000E0809" w:rsidP="00386C51">
      <w:pPr>
        <w:pStyle w:val="Nagwek2"/>
        <w:spacing w:before="120" w:after="120" w:line="276" w:lineRule="auto"/>
        <w:jc w:val="center"/>
        <w:rPr>
          <w:rFonts w:cs="Segoe UI"/>
          <w:color w:val="auto"/>
          <w:lang w:eastAsia="pl-PL"/>
        </w:rPr>
      </w:pPr>
      <w:r w:rsidRPr="00654A5B">
        <w:rPr>
          <w:rFonts w:cs="Segoe UI"/>
          <w:color w:val="auto"/>
          <w:lang w:eastAsia="pl-PL"/>
        </w:rPr>
        <w:t>ROZLICZENIA</w:t>
      </w:r>
    </w:p>
    <w:p w14:paraId="0A066140" w14:textId="77777777" w:rsidR="004C31BF" w:rsidRPr="00654A5B" w:rsidRDefault="004C31BF" w:rsidP="00386C51">
      <w:pPr>
        <w:pStyle w:val="Akapitzlist"/>
        <w:numPr>
          <w:ilvl w:val="0"/>
          <w:numId w:val="13"/>
        </w:numPr>
        <w:spacing w:before="120" w:after="120" w:line="276" w:lineRule="auto"/>
        <w:contextualSpacing w:val="0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 xml:space="preserve">Płatność składki (odrębnie dla każdego zadania), dokonywana będzie w 2 ratach. </w:t>
      </w:r>
    </w:p>
    <w:p w14:paraId="31CD7824" w14:textId="77777777" w:rsidR="004C31BF" w:rsidRPr="00654A5B" w:rsidRDefault="004C31BF" w:rsidP="00386C51">
      <w:pPr>
        <w:pStyle w:val="Akapitzlist"/>
        <w:spacing w:before="120" w:after="120" w:line="276" w:lineRule="auto"/>
        <w:contextualSpacing w:val="0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 xml:space="preserve">- pierwsza rata w terminie do 30 dni od zawarcia umowy </w:t>
      </w:r>
    </w:p>
    <w:p w14:paraId="3286D725" w14:textId="77777777" w:rsidR="004C31BF" w:rsidRPr="00654A5B" w:rsidRDefault="004C31BF" w:rsidP="00386C51">
      <w:pPr>
        <w:pStyle w:val="Akapitzlist"/>
        <w:spacing w:before="120" w:after="120" w:line="276" w:lineRule="auto"/>
        <w:contextualSpacing w:val="0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- druga w terminie do 180 dni od dnia zawarcia umowy.</w:t>
      </w:r>
    </w:p>
    <w:p w14:paraId="36D42566" w14:textId="2E99BCCF" w:rsidR="000E0809" w:rsidRPr="006C621C" w:rsidRDefault="000E0809" w:rsidP="00386C51">
      <w:pPr>
        <w:pStyle w:val="Akapitzlist"/>
        <w:numPr>
          <w:ilvl w:val="0"/>
          <w:numId w:val="13"/>
        </w:numPr>
        <w:spacing w:before="120" w:after="120" w:line="276" w:lineRule="auto"/>
        <w:contextualSpacing w:val="0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Składk</w:t>
      </w:r>
      <w:r w:rsidR="00B15649" w:rsidRPr="00654A5B">
        <w:rPr>
          <w:rFonts w:cs="Segoe UI"/>
          <w:lang w:eastAsia="pl-PL"/>
        </w:rPr>
        <w:t>a</w:t>
      </w:r>
      <w:r w:rsidRPr="00654A5B">
        <w:rPr>
          <w:rFonts w:cs="Segoe UI"/>
          <w:lang w:eastAsia="pl-PL"/>
        </w:rPr>
        <w:t xml:space="preserve"> za ubezpieczeni</w:t>
      </w:r>
      <w:r w:rsidR="00B15649" w:rsidRPr="00654A5B">
        <w:rPr>
          <w:rFonts w:cs="Segoe UI"/>
          <w:lang w:eastAsia="pl-PL"/>
        </w:rPr>
        <w:t>e</w:t>
      </w:r>
      <w:r w:rsidRPr="00654A5B">
        <w:rPr>
          <w:rFonts w:cs="Segoe UI"/>
          <w:lang w:eastAsia="pl-PL"/>
        </w:rPr>
        <w:t xml:space="preserve"> płatn</w:t>
      </w:r>
      <w:r w:rsidR="00B15649" w:rsidRPr="00654A5B">
        <w:rPr>
          <w:rFonts w:cs="Segoe UI"/>
          <w:lang w:eastAsia="pl-PL"/>
        </w:rPr>
        <w:t>a</w:t>
      </w:r>
      <w:r w:rsidRPr="00654A5B">
        <w:rPr>
          <w:rFonts w:cs="Segoe UI"/>
          <w:lang w:eastAsia="pl-PL"/>
        </w:rPr>
        <w:t xml:space="preserve"> będ</w:t>
      </w:r>
      <w:r w:rsidR="00B15649" w:rsidRPr="00654A5B">
        <w:rPr>
          <w:rFonts w:cs="Segoe UI"/>
          <w:lang w:eastAsia="pl-PL"/>
        </w:rPr>
        <w:t>zie</w:t>
      </w:r>
      <w:r w:rsidRPr="00654A5B">
        <w:rPr>
          <w:rFonts w:cs="Segoe UI"/>
          <w:lang w:eastAsia="pl-PL"/>
        </w:rPr>
        <w:t xml:space="preserve"> przez Ubezpieczającego przelewem na rachunek bankowy Wykonawcy wskazany w zgłoszeniu identyfikacyjnym do naczelnika urzędu skarbowego właściwego dla Wykonawcy zgodnie z przepisami ustawy z dnia 13 października 1995 r. o zasadach ewidencji i identyfikacji podatników</w:t>
      </w:r>
      <w:r w:rsidR="008968C8" w:rsidRPr="00654A5B">
        <w:rPr>
          <w:rFonts w:cs="Segoe UI"/>
          <w:lang w:eastAsia="pl-PL"/>
        </w:rPr>
        <w:t xml:space="preserve"> i płatników</w:t>
      </w:r>
      <w:r w:rsidRPr="00654A5B">
        <w:rPr>
          <w:rFonts w:cs="Segoe UI"/>
          <w:lang w:eastAsia="pl-PL"/>
        </w:rPr>
        <w:t xml:space="preserve"> </w:t>
      </w:r>
      <w:r w:rsidRPr="006C621C">
        <w:rPr>
          <w:rFonts w:cs="Segoe UI"/>
          <w:lang w:eastAsia="pl-PL"/>
        </w:rPr>
        <w:t>(Dz.U z 202</w:t>
      </w:r>
      <w:r w:rsidR="00A25C00" w:rsidRPr="006C621C">
        <w:rPr>
          <w:rFonts w:cs="Segoe UI"/>
          <w:lang w:eastAsia="pl-PL"/>
        </w:rPr>
        <w:t>4</w:t>
      </w:r>
      <w:r w:rsidRPr="006C621C">
        <w:rPr>
          <w:rFonts w:cs="Segoe UI"/>
          <w:lang w:eastAsia="pl-PL"/>
        </w:rPr>
        <w:t xml:space="preserve"> </w:t>
      </w:r>
      <w:proofErr w:type="spellStart"/>
      <w:r w:rsidRPr="006C621C">
        <w:rPr>
          <w:rFonts w:cs="Segoe UI"/>
          <w:lang w:eastAsia="pl-PL"/>
        </w:rPr>
        <w:t>r.poz</w:t>
      </w:r>
      <w:proofErr w:type="spellEnd"/>
      <w:r w:rsidRPr="006C621C">
        <w:rPr>
          <w:rFonts w:cs="Segoe UI"/>
          <w:lang w:eastAsia="pl-PL"/>
        </w:rPr>
        <w:t xml:space="preserve">. </w:t>
      </w:r>
      <w:r w:rsidR="00A25C00" w:rsidRPr="006C621C">
        <w:rPr>
          <w:rFonts w:cs="Segoe UI"/>
          <w:lang w:eastAsia="pl-PL"/>
        </w:rPr>
        <w:t>375</w:t>
      </w:r>
      <w:r w:rsidRPr="006C621C">
        <w:rPr>
          <w:rFonts w:cs="Segoe UI"/>
          <w:lang w:eastAsia="pl-PL"/>
        </w:rPr>
        <w:t xml:space="preserve">). </w:t>
      </w:r>
    </w:p>
    <w:p w14:paraId="03AB99E4" w14:textId="57EBAC0F" w:rsidR="000E0809" w:rsidRPr="00654A5B" w:rsidRDefault="000E0809" w:rsidP="00386C51">
      <w:pPr>
        <w:pStyle w:val="Akapitzlist"/>
        <w:numPr>
          <w:ilvl w:val="0"/>
          <w:numId w:val="13"/>
        </w:numPr>
        <w:spacing w:before="120" w:after="120" w:line="276" w:lineRule="auto"/>
        <w:contextualSpacing w:val="0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Za datę płatności uznaje się dzień obciążenia rachunku Ubezpieczającego na podstawie polecenia przelewu.</w:t>
      </w:r>
    </w:p>
    <w:p w14:paraId="693B7F84" w14:textId="5F7616ED" w:rsidR="000E0809" w:rsidRPr="00654A5B" w:rsidRDefault="000E0809" w:rsidP="00386C51">
      <w:pPr>
        <w:pStyle w:val="Akapitzlist"/>
        <w:numPr>
          <w:ilvl w:val="0"/>
          <w:numId w:val="13"/>
        </w:numPr>
        <w:spacing w:before="120" w:after="120" w:line="276" w:lineRule="auto"/>
        <w:contextualSpacing w:val="0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Bez pisemnej zgody Ubezpieczającego, Wykonawcy nie wolno dokonywać cesji wierzytelności wynikających z umowy na rzecz osób trzecich.</w:t>
      </w:r>
    </w:p>
    <w:p w14:paraId="505A7E07" w14:textId="77777777" w:rsidR="00261D30" w:rsidRPr="00654A5B" w:rsidRDefault="00261D30" w:rsidP="00386C51">
      <w:pPr>
        <w:pStyle w:val="Akapitzlist"/>
        <w:spacing w:before="120" w:after="120" w:line="276" w:lineRule="auto"/>
        <w:contextualSpacing w:val="0"/>
        <w:jc w:val="both"/>
        <w:rPr>
          <w:rFonts w:cs="Segoe UI"/>
          <w:lang w:eastAsia="pl-PL"/>
        </w:rPr>
      </w:pPr>
    </w:p>
    <w:p w14:paraId="2A97D3EE" w14:textId="4DAA15AA" w:rsidR="000E0809" w:rsidRPr="00654A5B" w:rsidRDefault="000E0809" w:rsidP="00386C51">
      <w:pPr>
        <w:pStyle w:val="Nagwek2"/>
        <w:spacing w:before="120" w:after="120" w:line="276" w:lineRule="auto"/>
        <w:jc w:val="center"/>
        <w:rPr>
          <w:rFonts w:cs="Segoe UI"/>
          <w:color w:val="auto"/>
          <w:lang w:eastAsia="pl-PL"/>
        </w:rPr>
      </w:pPr>
      <w:r w:rsidRPr="00654A5B">
        <w:rPr>
          <w:rFonts w:cs="Segoe UI"/>
          <w:color w:val="auto"/>
          <w:lang w:eastAsia="pl-PL"/>
        </w:rPr>
        <w:t>§</w:t>
      </w:r>
      <w:r w:rsidR="00E43817" w:rsidRPr="00654A5B">
        <w:rPr>
          <w:rFonts w:cs="Segoe UI"/>
          <w:color w:val="auto"/>
          <w:lang w:eastAsia="pl-PL"/>
        </w:rPr>
        <w:t>6</w:t>
      </w:r>
    </w:p>
    <w:p w14:paraId="1DAA174C" w14:textId="77777777" w:rsidR="000E0809" w:rsidRPr="00654A5B" w:rsidRDefault="000E0809" w:rsidP="00386C51">
      <w:pPr>
        <w:pStyle w:val="Nagwek2"/>
        <w:spacing w:before="120" w:after="120" w:line="276" w:lineRule="auto"/>
        <w:jc w:val="center"/>
        <w:rPr>
          <w:rFonts w:cs="Segoe UI"/>
          <w:color w:val="auto"/>
          <w:lang w:eastAsia="pl-PL"/>
        </w:rPr>
      </w:pPr>
      <w:r w:rsidRPr="00654A5B">
        <w:rPr>
          <w:rFonts w:cs="Segoe UI"/>
          <w:color w:val="auto"/>
          <w:lang w:eastAsia="pl-PL"/>
        </w:rPr>
        <w:t>OBOWIĄZKI UBEZPIECZYCIELA</w:t>
      </w:r>
    </w:p>
    <w:p w14:paraId="214C7D2D" w14:textId="77777777" w:rsidR="000E0809" w:rsidRPr="00654A5B" w:rsidRDefault="000E0809" w:rsidP="00386C51">
      <w:pPr>
        <w:spacing w:before="120" w:after="120" w:line="276" w:lineRule="auto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 xml:space="preserve"> Do obowiązków Wykonawcy należy:</w:t>
      </w:r>
    </w:p>
    <w:p w14:paraId="0E6AF487" w14:textId="0C92C64E" w:rsidR="000E0809" w:rsidRPr="00654A5B" w:rsidRDefault="000E0809" w:rsidP="00386C51">
      <w:pPr>
        <w:pStyle w:val="Akapitzlist"/>
        <w:numPr>
          <w:ilvl w:val="0"/>
          <w:numId w:val="14"/>
        </w:numPr>
        <w:spacing w:before="120" w:after="120" w:line="276" w:lineRule="auto"/>
        <w:contextualSpacing w:val="0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 xml:space="preserve">wykonanie przedmiotu umowy - ubezpieczenie wskazanych </w:t>
      </w:r>
      <w:proofErr w:type="spellStart"/>
      <w:r w:rsidRPr="00654A5B">
        <w:rPr>
          <w:rFonts w:cs="Segoe UI"/>
          <w:lang w:eastAsia="pl-PL"/>
        </w:rPr>
        <w:t>ryzyk</w:t>
      </w:r>
      <w:proofErr w:type="spellEnd"/>
      <w:r w:rsidRPr="00654A5B">
        <w:rPr>
          <w:rFonts w:cs="Segoe UI"/>
          <w:lang w:eastAsia="pl-PL"/>
        </w:rPr>
        <w:t>,</w:t>
      </w:r>
    </w:p>
    <w:p w14:paraId="383395F7" w14:textId="0C99EE55" w:rsidR="000E0809" w:rsidRPr="00654A5B" w:rsidRDefault="000E0809" w:rsidP="00386C51">
      <w:pPr>
        <w:pStyle w:val="Akapitzlist"/>
        <w:numPr>
          <w:ilvl w:val="0"/>
          <w:numId w:val="14"/>
        </w:numPr>
        <w:spacing w:before="120" w:after="120" w:line="276" w:lineRule="auto"/>
        <w:contextualSpacing w:val="0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zapłata świadczenia zgodnie z obowiązującymi warunkami ubezpieczeń,</w:t>
      </w:r>
    </w:p>
    <w:p w14:paraId="2E0D040A" w14:textId="16B8E4F0" w:rsidR="000E0809" w:rsidRPr="00654A5B" w:rsidRDefault="000E0809" w:rsidP="00386C51">
      <w:pPr>
        <w:pStyle w:val="Akapitzlist"/>
        <w:numPr>
          <w:ilvl w:val="0"/>
          <w:numId w:val="14"/>
        </w:numPr>
        <w:spacing w:before="120" w:after="120" w:line="276" w:lineRule="auto"/>
        <w:contextualSpacing w:val="0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współpraca z Ubezpieczającym,</w:t>
      </w:r>
    </w:p>
    <w:p w14:paraId="4460CF45" w14:textId="6BA0DF5C" w:rsidR="000E0809" w:rsidRPr="00654A5B" w:rsidRDefault="000E0809" w:rsidP="00386C51">
      <w:pPr>
        <w:pStyle w:val="Akapitzlist"/>
        <w:numPr>
          <w:ilvl w:val="0"/>
          <w:numId w:val="14"/>
        </w:numPr>
        <w:spacing w:before="120" w:after="120" w:line="276" w:lineRule="auto"/>
        <w:contextualSpacing w:val="0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dostarczenie do Ubezpieczającego przed rozpoczęciem okresu ubezpieczenia dokumentów stwierdzających zawarcie ubezpieczenia, zgodnie z § 1 Umowy,</w:t>
      </w:r>
    </w:p>
    <w:p w14:paraId="50FC6986" w14:textId="556CB273" w:rsidR="000E0809" w:rsidRPr="00654A5B" w:rsidRDefault="000E0809" w:rsidP="00386C51">
      <w:pPr>
        <w:pStyle w:val="Akapitzlist"/>
        <w:numPr>
          <w:ilvl w:val="0"/>
          <w:numId w:val="14"/>
        </w:numPr>
        <w:spacing w:before="120" w:after="120" w:line="276" w:lineRule="auto"/>
        <w:contextualSpacing w:val="0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 xml:space="preserve">ostateczne rozliczenie polis. </w:t>
      </w:r>
    </w:p>
    <w:p w14:paraId="7E692340" w14:textId="61C62839" w:rsidR="000E0809" w:rsidRPr="00654A5B" w:rsidRDefault="000E0809" w:rsidP="00386C51">
      <w:pPr>
        <w:pStyle w:val="Nagwek2"/>
        <w:spacing w:before="120" w:after="120" w:line="276" w:lineRule="auto"/>
        <w:jc w:val="center"/>
        <w:rPr>
          <w:rFonts w:cs="Segoe UI"/>
          <w:color w:val="auto"/>
          <w:lang w:eastAsia="pl-PL"/>
        </w:rPr>
      </w:pPr>
      <w:r w:rsidRPr="00654A5B">
        <w:rPr>
          <w:rFonts w:cs="Segoe UI"/>
          <w:color w:val="auto"/>
          <w:lang w:eastAsia="pl-PL"/>
        </w:rPr>
        <w:t>§</w:t>
      </w:r>
      <w:r w:rsidR="00E43817" w:rsidRPr="00654A5B">
        <w:rPr>
          <w:rFonts w:cs="Segoe UI"/>
          <w:color w:val="auto"/>
          <w:lang w:eastAsia="pl-PL"/>
        </w:rPr>
        <w:t>7</w:t>
      </w:r>
    </w:p>
    <w:p w14:paraId="227A4BD5" w14:textId="77777777" w:rsidR="000E0809" w:rsidRPr="00654A5B" w:rsidRDefault="000E0809" w:rsidP="00386C51">
      <w:pPr>
        <w:pStyle w:val="Nagwek2"/>
        <w:spacing w:before="120" w:after="120" w:line="276" w:lineRule="auto"/>
        <w:jc w:val="center"/>
        <w:rPr>
          <w:rFonts w:cs="Segoe UI"/>
          <w:color w:val="auto"/>
          <w:lang w:eastAsia="pl-PL"/>
        </w:rPr>
      </w:pPr>
      <w:r w:rsidRPr="00654A5B">
        <w:rPr>
          <w:rFonts w:cs="Segoe UI"/>
          <w:color w:val="auto"/>
          <w:lang w:eastAsia="pl-PL"/>
        </w:rPr>
        <w:t>OSOBY DO KONTAKTU</w:t>
      </w:r>
    </w:p>
    <w:p w14:paraId="48BBEE57" w14:textId="0669B789" w:rsidR="000E0809" w:rsidRPr="00654A5B" w:rsidRDefault="000E0809" w:rsidP="00386C51">
      <w:pPr>
        <w:pStyle w:val="Akapitzlist"/>
        <w:numPr>
          <w:ilvl w:val="0"/>
          <w:numId w:val="15"/>
        </w:numPr>
        <w:spacing w:before="120" w:after="120" w:line="276" w:lineRule="auto"/>
        <w:contextualSpacing w:val="0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W sprawach związanych z wykonaniem niniejszej umowy:</w:t>
      </w:r>
    </w:p>
    <w:p w14:paraId="6CB34FC7" w14:textId="73805676" w:rsidR="000E0809" w:rsidRPr="00654A5B" w:rsidRDefault="00256CEE" w:rsidP="00386C51">
      <w:pPr>
        <w:spacing w:before="120" w:after="120" w:line="276" w:lineRule="auto"/>
        <w:ind w:left="360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1.1</w:t>
      </w:r>
      <w:r w:rsidR="001D113B" w:rsidRPr="00654A5B">
        <w:rPr>
          <w:rFonts w:cs="Segoe UI"/>
          <w:lang w:eastAsia="pl-PL"/>
        </w:rPr>
        <w:t>.</w:t>
      </w:r>
      <w:r w:rsidRPr="00654A5B">
        <w:rPr>
          <w:rFonts w:cs="Segoe UI"/>
          <w:lang w:eastAsia="pl-PL"/>
        </w:rPr>
        <w:t xml:space="preserve"> </w:t>
      </w:r>
      <w:r w:rsidR="000E0809" w:rsidRPr="00654A5B">
        <w:rPr>
          <w:rFonts w:cs="Segoe UI"/>
          <w:lang w:eastAsia="pl-PL"/>
        </w:rPr>
        <w:t xml:space="preserve">Ubezpieczający wyznacza do kontaktów z Wykonawcą na etapie realizacji umowy: </w:t>
      </w:r>
    </w:p>
    <w:p w14:paraId="10A8B969" w14:textId="77777777" w:rsidR="00643A65" w:rsidRPr="00654A5B" w:rsidRDefault="000E0809" w:rsidP="00386C51">
      <w:pPr>
        <w:spacing w:before="120" w:after="120" w:line="276" w:lineRule="auto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lastRenderedPageBreak/>
        <w:t xml:space="preserve">STBU Brokerzy Ubezpieczeniowi Sp. z o.o. z siedzibą w Sopocie, 81-855 </w:t>
      </w:r>
      <w:r w:rsidR="00256CEE" w:rsidRPr="00654A5B">
        <w:rPr>
          <w:rFonts w:cs="Segoe UI"/>
          <w:lang w:eastAsia="pl-PL"/>
        </w:rPr>
        <w:br/>
      </w:r>
      <w:r w:rsidRPr="00654A5B">
        <w:rPr>
          <w:rFonts w:cs="Segoe UI"/>
          <w:lang w:eastAsia="pl-PL"/>
        </w:rPr>
        <w:t>ul. Rzemieślnicza 33, tel. (058) 555 82 00</w:t>
      </w:r>
      <w:r w:rsidR="00576062" w:rsidRPr="00654A5B">
        <w:rPr>
          <w:rFonts w:cs="Segoe UI"/>
          <w:lang w:eastAsia="pl-PL"/>
        </w:rPr>
        <w:t>,</w:t>
      </w:r>
      <w:r w:rsidR="00643A65" w:rsidRPr="00654A5B">
        <w:rPr>
          <w:rFonts w:cs="Segoe UI"/>
          <w:lang w:eastAsia="pl-PL"/>
        </w:rPr>
        <w:t xml:space="preserve"> e-mail: stbu@stbu.pl</w:t>
      </w:r>
    </w:p>
    <w:p w14:paraId="2CFB4A46" w14:textId="7ABBC605" w:rsidR="00256CEE" w:rsidRPr="00654A5B" w:rsidRDefault="00256CEE" w:rsidP="00386C51">
      <w:pPr>
        <w:spacing w:before="120" w:after="120" w:line="276" w:lineRule="auto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br/>
      </w:r>
      <w:r w:rsidR="000E0809" w:rsidRPr="00654A5B">
        <w:rPr>
          <w:rFonts w:cs="Segoe UI"/>
          <w:lang w:eastAsia="pl-PL"/>
        </w:rPr>
        <w:t>działającą na podstawie umowy o świadczenie usług brokerskich na rzecz Ubezpieczającego.</w:t>
      </w:r>
    </w:p>
    <w:p w14:paraId="3637160F" w14:textId="1894973C" w:rsidR="000E0809" w:rsidRPr="00654A5B" w:rsidRDefault="001539C3" w:rsidP="00386C51">
      <w:pPr>
        <w:pStyle w:val="Akapitzlist"/>
        <w:numPr>
          <w:ilvl w:val="1"/>
          <w:numId w:val="12"/>
        </w:numPr>
        <w:spacing w:before="120" w:after="120" w:line="276" w:lineRule="auto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 xml:space="preserve"> </w:t>
      </w:r>
      <w:r w:rsidR="000E0809" w:rsidRPr="00654A5B">
        <w:rPr>
          <w:rFonts w:cs="Segoe UI"/>
          <w:lang w:eastAsia="pl-PL"/>
        </w:rPr>
        <w:t xml:space="preserve">Ubezpieczyciel wyznacza do koordynacji prac: </w:t>
      </w:r>
    </w:p>
    <w:p w14:paraId="536C47B1" w14:textId="630DFE10" w:rsidR="000E0809" w:rsidRPr="00654A5B" w:rsidRDefault="000E0809" w:rsidP="00386C51">
      <w:pPr>
        <w:spacing w:before="120" w:after="120" w:line="276" w:lineRule="auto"/>
        <w:ind w:left="426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…………………………………………………………………………………………………..</w:t>
      </w:r>
      <w:r w:rsidR="001539C3" w:rsidRPr="00654A5B">
        <w:rPr>
          <w:rFonts w:cs="Segoe UI"/>
          <w:lang w:eastAsia="pl-PL"/>
        </w:rPr>
        <w:br/>
      </w:r>
      <w:r w:rsidRPr="00654A5B">
        <w:rPr>
          <w:rFonts w:cs="Segoe UI"/>
          <w:lang w:eastAsia="pl-PL"/>
        </w:rPr>
        <w:t>…………………………………………………………………………………………………..</w:t>
      </w:r>
    </w:p>
    <w:p w14:paraId="24045B5C" w14:textId="77777777" w:rsidR="001539C3" w:rsidRPr="00654A5B" w:rsidRDefault="001539C3" w:rsidP="00386C51">
      <w:pPr>
        <w:pStyle w:val="Akapitzlist"/>
        <w:numPr>
          <w:ilvl w:val="0"/>
          <w:numId w:val="15"/>
        </w:numPr>
        <w:spacing w:before="120" w:after="120" w:line="276" w:lineRule="auto"/>
        <w:contextualSpacing w:val="0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 xml:space="preserve">O </w:t>
      </w:r>
      <w:r w:rsidR="000E0809" w:rsidRPr="00654A5B">
        <w:rPr>
          <w:rFonts w:cs="Segoe UI"/>
          <w:lang w:eastAsia="pl-PL"/>
        </w:rPr>
        <w:t>zmianie wyznaczonej osoby Strony niezwłocznie powiadomią się wzajemnie. Szkody powstałe w wyniku nie dopełnienia tego obowiązku obciążają stronę zobowiązaną.</w:t>
      </w:r>
    </w:p>
    <w:p w14:paraId="704BDFA7" w14:textId="3D034853" w:rsidR="000E0809" w:rsidRPr="00654A5B" w:rsidRDefault="000E0809" w:rsidP="00386C51">
      <w:pPr>
        <w:pStyle w:val="Akapitzlist"/>
        <w:numPr>
          <w:ilvl w:val="0"/>
          <w:numId w:val="15"/>
        </w:numPr>
        <w:spacing w:before="120" w:after="120" w:line="276" w:lineRule="auto"/>
        <w:contextualSpacing w:val="0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Wykonawca zobowiązany jest do niezwłocznego informowania Zamawiającego o każdej zmianie adresu i siedziby i o każdej innej zmianie w działalności Wykonawcy mogącej mieć wpływ na</w:t>
      </w:r>
      <w:r w:rsidR="00B15649" w:rsidRPr="00654A5B">
        <w:rPr>
          <w:rFonts w:cs="Segoe UI"/>
          <w:lang w:eastAsia="pl-PL"/>
        </w:rPr>
        <w:t> </w:t>
      </w:r>
      <w:r w:rsidRPr="00654A5B">
        <w:rPr>
          <w:rFonts w:cs="Segoe UI"/>
          <w:lang w:eastAsia="pl-PL"/>
        </w:rPr>
        <w:t>realizację umowy. W przypadku niedopełnienia tego obowiązku Wykonawcę będą obciążać ewentualne koszty mogące wyniknąć wskutek zaniechania.</w:t>
      </w:r>
    </w:p>
    <w:p w14:paraId="29CFEC0D" w14:textId="01CB57CE" w:rsidR="000E0809" w:rsidRPr="00654A5B" w:rsidRDefault="000E0809" w:rsidP="00386C51">
      <w:pPr>
        <w:pStyle w:val="Nagwek2"/>
        <w:spacing w:before="120" w:after="120" w:line="276" w:lineRule="auto"/>
        <w:jc w:val="center"/>
        <w:rPr>
          <w:rFonts w:cs="Segoe UI"/>
          <w:color w:val="auto"/>
          <w:lang w:eastAsia="pl-PL"/>
        </w:rPr>
      </w:pPr>
      <w:r w:rsidRPr="00654A5B">
        <w:rPr>
          <w:rFonts w:cs="Segoe UI"/>
          <w:color w:val="auto"/>
          <w:lang w:eastAsia="pl-PL"/>
        </w:rPr>
        <w:t>§</w:t>
      </w:r>
      <w:r w:rsidR="00E43817" w:rsidRPr="00654A5B">
        <w:rPr>
          <w:rFonts w:cs="Segoe UI"/>
          <w:color w:val="auto"/>
          <w:lang w:eastAsia="pl-PL"/>
        </w:rPr>
        <w:t>8</w:t>
      </w:r>
    </w:p>
    <w:p w14:paraId="266BAF10" w14:textId="77777777" w:rsidR="000E0809" w:rsidRPr="00654A5B" w:rsidRDefault="000E0809" w:rsidP="00386C51">
      <w:pPr>
        <w:pStyle w:val="Nagwek2"/>
        <w:spacing w:before="120" w:after="120" w:line="276" w:lineRule="auto"/>
        <w:jc w:val="center"/>
        <w:rPr>
          <w:rFonts w:cs="Segoe UI"/>
          <w:color w:val="auto"/>
          <w:lang w:eastAsia="pl-PL"/>
        </w:rPr>
      </w:pPr>
      <w:r w:rsidRPr="00654A5B">
        <w:rPr>
          <w:rFonts w:cs="Segoe UI"/>
          <w:color w:val="auto"/>
          <w:lang w:eastAsia="pl-PL"/>
        </w:rPr>
        <w:t>ZMIANA UMOWY</w:t>
      </w:r>
    </w:p>
    <w:p w14:paraId="59DB5074" w14:textId="5EA52CE0" w:rsidR="001539C3" w:rsidRPr="00654A5B" w:rsidRDefault="000E0809" w:rsidP="00386C51">
      <w:pPr>
        <w:pStyle w:val="Akapitzlist"/>
        <w:numPr>
          <w:ilvl w:val="0"/>
          <w:numId w:val="16"/>
        </w:numPr>
        <w:spacing w:before="120" w:after="120" w:line="276" w:lineRule="auto"/>
        <w:ind w:left="709"/>
        <w:contextualSpacing w:val="0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 xml:space="preserve">Zmiany umowy będą dokonywane poprzez kolejno numerowane aneksy sporządzone przez strony umowy w formie pisemnej pod rygorem nieważności. </w:t>
      </w:r>
      <w:r w:rsidR="00174C85" w:rsidRPr="00654A5B">
        <w:rPr>
          <w:rFonts w:cs="Segoe UI"/>
          <w:lang w:eastAsia="pl-PL"/>
        </w:rPr>
        <w:t>Zamawiający przewiduje możliwość zmiany postanowień Umowy w przypadkach określonych w PZP, a także na podstawie art. 455 ust. 1 pkt 1 PZP - w następujących sytuacjach</w:t>
      </w:r>
      <w:r w:rsidRPr="00654A5B">
        <w:rPr>
          <w:rFonts w:cs="Segoe UI"/>
          <w:lang w:eastAsia="pl-PL"/>
        </w:rPr>
        <w:t>:</w:t>
      </w:r>
    </w:p>
    <w:p w14:paraId="6A42B675" w14:textId="16F7CBDC" w:rsidR="000E0809" w:rsidRPr="00654A5B" w:rsidRDefault="000E0809" w:rsidP="00386C51">
      <w:pPr>
        <w:pStyle w:val="Akapitzlist"/>
        <w:numPr>
          <w:ilvl w:val="0"/>
          <w:numId w:val="17"/>
        </w:numPr>
        <w:spacing w:before="120" w:after="120" w:line="276" w:lineRule="auto"/>
        <w:ind w:left="1276"/>
        <w:contextualSpacing w:val="0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 xml:space="preserve">konieczna jest zmiana terminu realizacji zamówienia; </w:t>
      </w:r>
    </w:p>
    <w:p w14:paraId="1C5E8B0F" w14:textId="7E9CAFF4" w:rsidR="000E0809" w:rsidRPr="00654A5B" w:rsidRDefault="000E0809" w:rsidP="00386C51">
      <w:pPr>
        <w:pStyle w:val="Akapitzlist"/>
        <w:numPr>
          <w:ilvl w:val="0"/>
          <w:numId w:val="17"/>
        </w:numPr>
        <w:spacing w:before="120" w:after="120" w:line="276" w:lineRule="auto"/>
        <w:ind w:left="1276"/>
        <w:contextualSpacing w:val="0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niezbędna jest zmiana przez Zamawiającego zakresu przedmiotu zamówienia – w</w:t>
      </w:r>
      <w:r w:rsidR="0035603C" w:rsidRPr="00654A5B">
        <w:rPr>
          <w:rFonts w:cs="Segoe UI"/>
          <w:lang w:eastAsia="pl-PL"/>
        </w:rPr>
        <w:t> </w:t>
      </w:r>
      <w:r w:rsidRPr="00654A5B">
        <w:rPr>
          <w:rFonts w:cs="Segoe UI"/>
          <w:lang w:eastAsia="pl-PL"/>
        </w:rPr>
        <w:t xml:space="preserve">takim przypadku zmianie mogą ulec zapisy umowy odnoszące się do przedmiotu zamówienia i jego zakresu, wynagrodzenia i rozliczenia Wykonawcy; </w:t>
      </w:r>
    </w:p>
    <w:p w14:paraId="72098F25" w14:textId="19B5E7E9" w:rsidR="000E0809" w:rsidRPr="00654A5B" w:rsidRDefault="000E0809" w:rsidP="00386C51">
      <w:pPr>
        <w:pStyle w:val="Akapitzlist"/>
        <w:numPr>
          <w:ilvl w:val="0"/>
          <w:numId w:val="17"/>
        </w:numPr>
        <w:spacing w:before="120" w:after="120" w:line="276" w:lineRule="auto"/>
        <w:ind w:left="1276"/>
        <w:contextualSpacing w:val="0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konieczne jest wprowadzenie zmian w umowie, jeżeli konieczność wprowadzenia takich zmian jest skutkiem zmiany przepisów prawa obowiązujących po dacie zawarcia umowy, wywołujących potrzebę zmian umowy wraz ze skutkami wprowadzenia takich zmian – w</w:t>
      </w:r>
      <w:r w:rsidR="001539C3" w:rsidRPr="00654A5B">
        <w:rPr>
          <w:rFonts w:cs="Segoe UI"/>
          <w:lang w:eastAsia="pl-PL"/>
        </w:rPr>
        <w:t> </w:t>
      </w:r>
      <w:r w:rsidRPr="00654A5B">
        <w:rPr>
          <w:rFonts w:cs="Segoe UI"/>
          <w:lang w:eastAsia="pl-PL"/>
        </w:rPr>
        <w:t>takim przypadku zmianie mogą ulec wyłącznie zapisy umowy, do których odnoszą się zmiany przepisów prawa;</w:t>
      </w:r>
    </w:p>
    <w:p w14:paraId="73C57054" w14:textId="20A6D14A" w:rsidR="000E0809" w:rsidRPr="00654A5B" w:rsidRDefault="000E0809" w:rsidP="00386C51">
      <w:pPr>
        <w:pStyle w:val="Akapitzlist"/>
        <w:numPr>
          <w:ilvl w:val="0"/>
          <w:numId w:val="17"/>
        </w:numPr>
        <w:spacing w:before="120" w:after="120" w:line="276" w:lineRule="auto"/>
        <w:ind w:left="1276"/>
        <w:contextualSpacing w:val="0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zmian organizacyjnych stron, np. zmiana reprezentacji, adresu siedziby firmy, itp.;</w:t>
      </w:r>
    </w:p>
    <w:p w14:paraId="7A4490DC" w14:textId="536ABD7C" w:rsidR="001539C3" w:rsidRPr="00654A5B" w:rsidRDefault="000E0809" w:rsidP="00386C51">
      <w:pPr>
        <w:pStyle w:val="Akapitzlist"/>
        <w:numPr>
          <w:ilvl w:val="0"/>
          <w:numId w:val="17"/>
        </w:numPr>
        <w:spacing w:before="120" w:after="120" w:line="276" w:lineRule="auto"/>
        <w:ind w:left="1276"/>
        <w:contextualSpacing w:val="0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wystąpienia potrzeby zmiany po stronie Zamawiającego osoby lub osób upoważnionych do kontaktów z Wykonawcą;</w:t>
      </w:r>
    </w:p>
    <w:p w14:paraId="79F6CC61" w14:textId="3EF10AA8" w:rsidR="000E0809" w:rsidRPr="00654A5B" w:rsidRDefault="000E0809" w:rsidP="00386C51">
      <w:pPr>
        <w:pStyle w:val="Akapitzlist"/>
        <w:numPr>
          <w:ilvl w:val="0"/>
          <w:numId w:val="17"/>
        </w:numPr>
        <w:spacing w:before="120" w:after="120" w:line="276" w:lineRule="auto"/>
        <w:ind w:left="1276"/>
        <w:contextualSpacing w:val="0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wystąpienia potrzeby zmiany po stronie Wykonawcy osoby lub osób upoważnionych do kontaktów z Zamawiającym;</w:t>
      </w:r>
    </w:p>
    <w:p w14:paraId="0C0BA60B" w14:textId="1D2F0DF3" w:rsidR="000E0809" w:rsidRPr="00654A5B" w:rsidRDefault="000E0809" w:rsidP="00386C51">
      <w:pPr>
        <w:pStyle w:val="Akapitzlist"/>
        <w:numPr>
          <w:ilvl w:val="0"/>
          <w:numId w:val="17"/>
        </w:numPr>
        <w:spacing w:before="120" w:after="120" w:line="276" w:lineRule="auto"/>
        <w:ind w:left="1276"/>
        <w:contextualSpacing w:val="0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zmian postanowień umowy w zakresie mienia stanowiącego przedmiot ubezpieczenia, a w szczególności zmiany jego wartości wynikające z jego użytkowania oraz gospodarowania tym mieniem. W przypadku gdy dokonane zmiany wpłyną na zmianę wysokości składki ubezpieczeniowej, zamawiający przewiduje możliwość dokonania zmiany jej wartości;</w:t>
      </w:r>
    </w:p>
    <w:p w14:paraId="35EDB0C4" w14:textId="5B3FB54B" w:rsidR="000E0809" w:rsidRPr="00654A5B" w:rsidRDefault="000E0809" w:rsidP="00386C51">
      <w:pPr>
        <w:pStyle w:val="Akapitzlist"/>
        <w:numPr>
          <w:ilvl w:val="0"/>
          <w:numId w:val="17"/>
        </w:numPr>
        <w:spacing w:before="120" w:after="120" w:line="276" w:lineRule="auto"/>
        <w:ind w:left="1276"/>
        <w:contextualSpacing w:val="0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lastRenderedPageBreak/>
        <w:t>w przypadku ujawnienia się nowego ryzyka Zamawiający przewiduje możliwość wprowadzenia za zgodą Wykonawcy zmian w zakresie poszczególnych rodzajów ubezpieczeń dotyczących złożonej oferty;</w:t>
      </w:r>
    </w:p>
    <w:p w14:paraId="7AA30E97" w14:textId="67A60C7D" w:rsidR="000E0809" w:rsidRPr="00654A5B" w:rsidRDefault="000E0809" w:rsidP="00386C51">
      <w:pPr>
        <w:pStyle w:val="Akapitzlist"/>
        <w:numPr>
          <w:ilvl w:val="0"/>
          <w:numId w:val="17"/>
        </w:numPr>
        <w:spacing w:before="120" w:after="120" w:line="276" w:lineRule="auto"/>
        <w:ind w:left="1276"/>
        <w:contextualSpacing w:val="0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zmian postanowień umowy w zakresie wysokości sumy ubezpieczenia oraz wynikającej z tego wartości należnej/</w:t>
      </w:r>
      <w:proofErr w:type="spellStart"/>
      <w:r w:rsidRPr="00654A5B">
        <w:rPr>
          <w:rFonts w:cs="Segoe UI"/>
          <w:lang w:eastAsia="pl-PL"/>
        </w:rPr>
        <w:t>ych</w:t>
      </w:r>
      <w:proofErr w:type="spellEnd"/>
      <w:r w:rsidRPr="00654A5B">
        <w:rPr>
          <w:rFonts w:cs="Segoe UI"/>
          <w:lang w:eastAsia="pl-PL"/>
        </w:rPr>
        <w:t xml:space="preserve"> Wykonawcy składki/składek;</w:t>
      </w:r>
    </w:p>
    <w:p w14:paraId="14F095E8" w14:textId="3118EF31" w:rsidR="00AB5043" w:rsidRPr="00654A5B" w:rsidRDefault="000E0809" w:rsidP="00386C51">
      <w:pPr>
        <w:pStyle w:val="Akapitzlist"/>
        <w:numPr>
          <w:ilvl w:val="0"/>
          <w:numId w:val="17"/>
        </w:numPr>
        <w:spacing w:before="120" w:after="120" w:line="276" w:lineRule="auto"/>
        <w:ind w:left="1276"/>
        <w:contextualSpacing w:val="0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konieczne jest dokonanie zmian w częściach przedmiotu zamówienia, które zgonie z</w:t>
      </w:r>
      <w:r w:rsidR="0035603C" w:rsidRPr="00654A5B">
        <w:rPr>
          <w:rFonts w:cs="Segoe UI"/>
          <w:lang w:eastAsia="pl-PL"/>
        </w:rPr>
        <w:t> </w:t>
      </w:r>
      <w:r w:rsidRPr="00654A5B">
        <w:rPr>
          <w:rFonts w:cs="Segoe UI"/>
          <w:lang w:eastAsia="pl-PL"/>
        </w:rPr>
        <w:t>ofertą Wykonawcy będą wykonywane przy pomocy podwykonawców.</w:t>
      </w:r>
    </w:p>
    <w:p w14:paraId="7F46E91B" w14:textId="690A143F" w:rsidR="000E0809" w:rsidRPr="00654A5B" w:rsidRDefault="000E0809" w:rsidP="00386C51">
      <w:pPr>
        <w:pStyle w:val="Akapitzlist"/>
        <w:numPr>
          <w:ilvl w:val="0"/>
          <w:numId w:val="16"/>
        </w:numPr>
        <w:spacing w:before="120" w:after="120" w:line="276" w:lineRule="auto"/>
        <w:contextualSpacing w:val="0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Wskazanie powyższych okoliczności zmian umowy nie stanowi zobowiązania Zamawiającego do wprowadzenia tych zmian.</w:t>
      </w:r>
    </w:p>
    <w:p w14:paraId="1751167F" w14:textId="6E5C11C3" w:rsidR="000E0809" w:rsidRPr="00654A5B" w:rsidRDefault="000E0809" w:rsidP="00386C51">
      <w:pPr>
        <w:pStyle w:val="Akapitzlist"/>
        <w:numPr>
          <w:ilvl w:val="0"/>
          <w:numId w:val="16"/>
        </w:numPr>
        <w:spacing w:before="120" w:after="120" w:line="276" w:lineRule="auto"/>
        <w:contextualSpacing w:val="0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Wszelkie zmiany i uzupełnienia umowy wymagają formy pisemnej pod rygorem nieważności za zgodą obu stron.</w:t>
      </w:r>
    </w:p>
    <w:p w14:paraId="1CD8BB0A" w14:textId="366D8B6C" w:rsidR="000E0809" w:rsidRPr="00654A5B" w:rsidRDefault="000E0809" w:rsidP="00386C51">
      <w:pPr>
        <w:pStyle w:val="Akapitzlist"/>
        <w:numPr>
          <w:ilvl w:val="0"/>
          <w:numId w:val="16"/>
        </w:numPr>
        <w:spacing w:before="120" w:after="120" w:line="276" w:lineRule="auto"/>
        <w:contextualSpacing w:val="0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 xml:space="preserve">Wszelkie zmiany muszą być dokonywane z zachowaniem przepisów ustawy Prawo zamówień publicznych. </w:t>
      </w:r>
    </w:p>
    <w:p w14:paraId="418C2B40" w14:textId="77777777" w:rsidR="000E0809" w:rsidRPr="00654A5B" w:rsidRDefault="000E0809" w:rsidP="00386C51">
      <w:pPr>
        <w:pStyle w:val="Nagwek2"/>
        <w:spacing w:before="120" w:after="120" w:line="276" w:lineRule="auto"/>
        <w:jc w:val="center"/>
        <w:rPr>
          <w:rFonts w:cs="Segoe UI"/>
          <w:color w:val="auto"/>
        </w:rPr>
      </w:pPr>
      <w:r w:rsidRPr="00654A5B">
        <w:rPr>
          <w:rFonts w:cs="Segoe UI"/>
          <w:color w:val="auto"/>
        </w:rPr>
        <w:t>§9</w:t>
      </w:r>
    </w:p>
    <w:p w14:paraId="39640E11" w14:textId="77777777" w:rsidR="000E0809" w:rsidRPr="00654A5B" w:rsidRDefault="000E0809" w:rsidP="00386C51">
      <w:pPr>
        <w:pStyle w:val="Nagwek2"/>
        <w:spacing w:before="120" w:after="120" w:line="276" w:lineRule="auto"/>
        <w:jc w:val="center"/>
        <w:rPr>
          <w:rFonts w:cs="Segoe UI"/>
          <w:color w:val="auto"/>
        </w:rPr>
      </w:pPr>
      <w:r w:rsidRPr="00654A5B">
        <w:rPr>
          <w:rFonts w:cs="Segoe UI"/>
          <w:color w:val="auto"/>
        </w:rPr>
        <w:t>POZOSTAŁE POSTANOWIENIA</w:t>
      </w:r>
    </w:p>
    <w:p w14:paraId="4E7C7785" w14:textId="2FF51160" w:rsidR="000E0809" w:rsidRPr="00654A5B" w:rsidRDefault="000E0809" w:rsidP="00386C51">
      <w:pPr>
        <w:pStyle w:val="Akapitzlist"/>
        <w:numPr>
          <w:ilvl w:val="0"/>
          <w:numId w:val="18"/>
        </w:numPr>
        <w:spacing w:before="120" w:after="120" w:line="276" w:lineRule="auto"/>
        <w:contextualSpacing w:val="0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Wszystkie limity odpowiedzialności wskazane w opisie przedmiotu zamówienia odnoszą się do rocznego okresu ubezpieczenia</w:t>
      </w:r>
      <w:r w:rsidR="00B15649" w:rsidRPr="00654A5B">
        <w:rPr>
          <w:rFonts w:cs="Segoe UI"/>
          <w:lang w:eastAsia="pl-PL"/>
        </w:rPr>
        <w:t>.</w:t>
      </w:r>
      <w:r w:rsidRPr="00654A5B">
        <w:rPr>
          <w:rFonts w:cs="Segoe UI"/>
          <w:lang w:eastAsia="pl-PL"/>
        </w:rPr>
        <w:t xml:space="preserve"> </w:t>
      </w:r>
    </w:p>
    <w:p w14:paraId="1801FEE3" w14:textId="05874C4E" w:rsidR="000E0809" w:rsidRPr="00654A5B" w:rsidRDefault="000E0809" w:rsidP="00386C51">
      <w:pPr>
        <w:pStyle w:val="Akapitzlist"/>
        <w:numPr>
          <w:ilvl w:val="0"/>
          <w:numId w:val="18"/>
        </w:numPr>
        <w:spacing w:before="120" w:after="120" w:line="276" w:lineRule="auto"/>
        <w:contextualSpacing w:val="0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Umowa podlega prawu polskiemu i winna być interpretowana zgodnie z tym prawem.</w:t>
      </w:r>
    </w:p>
    <w:p w14:paraId="1F9C0E94" w14:textId="72808FE5" w:rsidR="000E0809" w:rsidRPr="00654A5B" w:rsidRDefault="000E0809" w:rsidP="00386C51">
      <w:pPr>
        <w:pStyle w:val="Akapitzlist"/>
        <w:numPr>
          <w:ilvl w:val="0"/>
          <w:numId w:val="18"/>
        </w:numPr>
        <w:spacing w:before="120" w:after="120" w:line="276" w:lineRule="auto"/>
        <w:contextualSpacing w:val="0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Strony uzgadniają, że w przypadku jakiegokolwiek sporu wynikającego z niniejszej umowy lub w związku z nią, dołożą wszelkich starań w celu ich rozstrzygnięcia w drodze negocjacji prowadzących do ich polubownego zakończenia. We wszelkich sporach, które nie będą mogły być rozstrzygnięte przez Strony w drodze negocjacji w ciągu 60 (sześćdziesięciu) dni od otrzymania przez jedną ze Stron wniosku o polubowne rozstrzygnięcie danego sporu, każda ze Stron może wnieść pozew do polskiego sądu powszechnego właściwego dla</w:t>
      </w:r>
      <w:r w:rsidR="005370F9" w:rsidRPr="00654A5B">
        <w:rPr>
          <w:rFonts w:cs="Segoe UI"/>
          <w:lang w:eastAsia="pl-PL"/>
        </w:rPr>
        <w:t> </w:t>
      </w:r>
      <w:r w:rsidRPr="00654A5B">
        <w:rPr>
          <w:rFonts w:cs="Segoe UI"/>
          <w:lang w:eastAsia="pl-PL"/>
        </w:rPr>
        <w:t xml:space="preserve">siedziby Ubezpieczającego. Polski sąd powszechny właściwy dla siedziby Ubezpieczającego będzie wyłącznie właściwy dla rozstrzygnięcia wszelkich sporów wynikających z niniejszej umowy lub związanych z nią. </w:t>
      </w:r>
    </w:p>
    <w:p w14:paraId="40E7FB83" w14:textId="6C25607C" w:rsidR="000E0809" w:rsidRPr="00654A5B" w:rsidRDefault="000E0809" w:rsidP="00386C51">
      <w:pPr>
        <w:pStyle w:val="Akapitzlist"/>
        <w:numPr>
          <w:ilvl w:val="0"/>
          <w:numId w:val="18"/>
        </w:numPr>
        <w:spacing w:before="120" w:after="120" w:line="276" w:lineRule="auto"/>
        <w:contextualSpacing w:val="0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Jeżeli okaże się, że do sprawnej realizacji umowy niezbędne jest dokonanie wzajemnych dodatkowych uzgodnień, strony poczynią te uzgodnienia niezwłocznie.</w:t>
      </w:r>
    </w:p>
    <w:p w14:paraId="1EA8AFD3" w14:textId="4AE2A98E" w:rsidR="000E0809" w:rsidRPr="00654A5B" w:rsidRDefault="000E0809" w:rsidP="00386C51">
      <w:pPr>
        <w:pStyle w:val="Akapitzlist"/>
        <w:numPr>
          <w:ilvl w:val="0"/>
          <w:numId w:val="18"/>
        </w:numPr>
        <w:spacing w:before="120" w:after="120" w:line="276" w:lineRule="auto"/>
        <w:contextualSpacing w:val="0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Wszelkie zmiany niniejszej umowy wymagają formy aneksu, pod rygorem nieważności.</w:t>
      </w:r>
    </w:p>
    <w:p w14:paraId="2B56E614" w14:textId="47941362" w:rsidR="0035603C" w:rsidRPr="00654A5B" w:rsidRDefault="000E0809" w:rsidP="00386C51">
      <w:pPr>
        <w:pStyle w:val="Akapitzlist"/>
        <w:numPr>
          <w:ilvl w:val="0"/>
          <w:numId w:val="18"/>
        </w:numPr>
        <w:spacing w:before="120" w:after="120" w:line="276" w:lineRule="auto"/>
        <w:contextualSpacing w:val="0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Nieważność pojedynczych klauzul umownych nie skutkuje w żadnym wypadku nieważnością całej umowy.</w:t>
      </w:r>
    </w:p>
    <w:p w14:paraId="07476858" w14:textId="4CF2DF04" w:rsidR="001539C3" w:rsidRPr="00654A5B" w:rsidRDefault="000E0809" w:rsidP="00386C51">
      <w:pPr>
        <w:pStyle w:val="Akapitzlist"/>
        <w:numPr>
          <w:ilvl w:val="0"/>
          <w:numId w:val="18"/>
        </w:numPr>
        <w:spacing w:before="120" w:after="120" w:line="276" w:lineRule="auto"/>
        <w:contextualSpacing w:val="0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 xml:space="preserve">Wykonawca wypłaci STBU Brokerzy Ubezpieczeniowi Sp. z o.o. kurtaż </w:t>
      </w:r>
      <w:r w:rsidR="0069705E" w:rsidRPr="00654A5B">
        <w:rPr>
          <w:rFonts w:cs="Segoe UI"/>
          <w:lang w:eastAsia="pl-PL"/>
        </w:rPr>
        <w:t>brokerski.</w:t>
      </w:r>
    </w:p>
    <w:p w14:paraId="42BF0E59" w14:textId="3FEDBF6D" w:rsidR="000E0809" w:rsidRPr="00654A5B" w:rsidRDefault="000E0809" w:rsidP="00386C51">
      <w:pPr>
        <w:pStyle w:val="Akapitzlist"/>
        <w:numPr>
          <w:ilvl w:val="0"/>
          <w:numId w:val="18"/>
        </w:numPr>
        <w:spacing w:before="120" w:after="120" w:line="276" w:lineRule="auto"/>
        <w:contextualSpacing w:val="0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 xml:space="preserve">W każdym przypadku </w:t>
      </w:r>
      <w:r w:rsidR="0079214B" w:rsidRPr="00654A5B">
        <w:rPr>
          <w:rFonts w:cs="Segoe UI"/>
          <w:lang w:eastAsia="pl-PL"/>
        </w:rPr>
        <w:t>udzielania</w:t>
      </w:r>
      <w:r w:rsidRPr="00654A5B">
        <w:rPr>
          <w:rFonts w:cs="Segoe UI"/>
          <w:lang w:eastAsia="pl-PL"/>
        </w:rPr>
        <w:t xml:space="preserve"> zamówień </w:t>
      </w:r>
      <w:r w:rsidR="008E18AD" w:rsidRPr="00654A5B">
        <w:rPr>
          <w:rFonts w:cs="Segoe UI"/>
          <w:lang w:eastAsia="pl-PL"/>
        </w:rPr>
        <w:t xml:space="preserve">zwiększających wynagrodzenie wykonawcy </w:t>
      </w:r>
      <w:r w:rsidRPr="00654A5B">
        <w:rPr>
          <w:rFonts w:cs="Segoe UI"/>
          <w:lang w:eastAsia="pl-PL"/>
        </w:rPr>
        <w:t>STBU Brokerzy Ubezpieczeniowi Sp. z o.o. otrzymają prowizję brokerską od</w:t>
      </w:r>
      <w:r w:rsidR="00B15649" w:rsidRPr="00654A5B">
        <w:rPr>
          <w:rFonts w:cs="Segoe UI"/>
          <w:lang w:eastAsia="pl-PL"/>
        </w:rPr>
        <w:t> </w:t>
      </w:r>
      <w:r w:rsidRPr="00654A5B">
        <w:rPr>
          <w:rFonts w:cs="Segoe UI"/>
          <w:lang w:eastAsia="pl-PL"/>
        </w:rPr>
        <w:t>Wykonawcy (Ubezpieczyciela</w:t>
      </w:r>
      <w:r w:rsidR="0079214B" w:rsidRPr="00654A5B">
        <w:rPr>
          <w:rFonts w:cs="Segoe UI"/>
          <w:lang w:eastAsia="pl-PL"/>
        </w:rPr>
        <w:t>).</w:t>
      </w:r>
    </w:p>
    <w:p w14:paraId="36964712" w14:textId="5C50B1EB" w:rsidR="000E0809" w:rsidRPr="00654A5B" w:rsidRDefault="000E0809" w:rsidP="00386C51">
      <w:pPr>
        <w:pStyle w:val="Akapitzlist"/>
        <w:numPr>
          <w:ilvl w:val="0"/>
          <w:numId w:val="18"/>
        </w:numPr>
        <w:spacing w:before="120" w:after="120" w:line="276" w:lineRule="auto"/>
        <w:contextualSpacing w:val="0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 xml:space="preserve">Strony niniejszej umowy, zobowiązują się do zachowania poufności w zakresie wszelkich danych uzyskanych w toku realizacji zawartej umowy, o ile nie jest to sprzeczne </w:t>
      </w:r>
      <w:r w:rsidRPr="00654A5B">
        <w:rPr>
          <w:rFonts w:cs="Segoe UI"/>
          <w:lang w:eastAsia="pl-PL"/>
        </w:rPr>
        <w:lastRenderedPageBreak/>
        <w:t>z</w:t>
      </w:r>
      <w:r w:rsidR="0035603C" w:rsidRPr="00654A5B">
        <w:rPr>
          <w:rFonts w:cs="Segoe UI"/>
          <w:lang w:eastAsia="pl-PL"/>
        </w:rPr>
        <w:t> </w:t>
      </w:r>
      <w:r w:rsidRPr="00654A5B">
        <w:rPr>
          <w:rFonts w:cs="Segoe UI"/>
          <w:lang w:eastAsia="pl-PL"/>
        </w:rPr>
        <w:t>powszechnie obowiązującymi przepisami prawa, a zwłaszcza z ustawą o dostępie do</w:t>
      </w:r>
      <w:r w:rsidR="00B15649" w:rsidRPr="00654A5B">
        <w:rPr>
          <w:rFonts w:cs="Segoe UI"/>
          <w:lang w:eastAsia="pl-PL"/>
        </w:rPr>
        <w:t> </w:t>
      </w:r>
      <w:r w:rsidRPr="00654A5B">
        <w:rPr>
          <w:rFonts w:cs="Segoe UI"/>
          <w:lang w:eastAsia="pl-PL"/>
        </w:rPr>
        <w:t>informacji publicznej. W szczególności dotyczy to kopiowania, rozpowszechniania, ujawniania czy zamieszczania do wiadomości osób trzecich, jakichkolwiek informacji dotyczących drugiej strony niniejszej umowy, a także jej interesów, finansów lub działań, włącznie ze wszystkimi danymi finansowymi, organizacyjnymi, technicznymi, kosztowymi i</w:t>
      </w:r>
      <w:r w:rsidR="0035603C" w:rsidRPr="00654A5B">
        <w:rPr>
          <w:rFonts w:cs="Segoe UI"/>
          <w:lang w:eastAsia="pl-PL"/>
        </w:rPr>
        <w:t> </w:t>
      </w:r>
      <w:r w:rsidRPr="00654A5B">
        <w:rPr>
          <w:rFonts w:cs="Segoe UI"/>
          <w:lang w:eastAsia="pl-PL"/>
        </w:rPr>
        <w:t>tajemnicami handlowymi, niezależnie od  źródeł pochodzenia tych informacji. Przedmiotowe informacje winny być traktowane jako tajemnica przedsiębiorstwa, w</w:t>
      </w:r>
      <w:r w:rsidR="0035603C" w:rsidRPr="00654A5B">
        <w:rPr>
          <w:rFonts w:cs="Segoe UI"/>
          <w:lang w:eastAsia="pl-PL"/>
        </w:rPr>
        <w:t> </w:t>
      </w:r>
      <w:r w:rsidRPr="00654A5B">
        <w:rPr>
          <w:rFonts w:cs="Segoe UI"/>
          <w:lang w:eastAsia="pl-PL"/>
        </w:rPr>
        <w:t>rozumieniu aktualnych przepisów ustawy z dnia 16 kwietnia 1993 r. o zwalczaniu nieuczciwej konkurencji.</w:t>
      </w:r>
    </w:p>
    <w:p w14:paraId="3E31561B" w14:textId="2E4284CF" w:rsidR="000E0809" w:rsidRPr="00654A5B" w:rsidRDefault="000E0809" w:rsidP="00386C51">
      <w:pPr>
        <w:pStyle w:val="Akapitzlist"/>
        <w:numPr>
          <w:ilvl w:val="0"/>
          <w:numId w:val="18"/>
        </w:numPr>
        <w:spacing w:before="120" w:after="120" w:line="276" w:lineRule="auto"/>
        <w:contextualSpacing w:val="0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W sprawach nieuregulowanych postanowieniami niniejszej umowy mają zastosowanie aktualne przepisy ustawy Kodeks cywilny oraz aktów wykonawczych do niej, ustawy Prawo zamówień publicznych oraz aktów wykonawczych do niej, ustawy o działalności ubezpieczeniowej</w:t>
      </w:r>
      <w:r w:rsidR="003F369A" w:rsidRPr="00654A5B">
        <w:rPr>
          <w:rFonts w:cs="Segoe UI"/>
          <w:lang w:eastAsia="pl-PL"/>
        </w:rPr>
        <w:t xml:space="preserve"> i reasekuracyjnej </w:t>
      </w:r>
      <w:r w:rsidRPr="00654A5B">
        <w:rPr>
          <w:rFonts w:cs="Segoe UI"/>
          <w:lang w:eastAsia="pl-PL"/>
        </w:rPr>
        <w:t>oraz aktów wykonawczych do niej  oraz ustawy o pośrednictwie ubezpieczeniowym oraz aktów wykonawczych do niej</w:t>
      </w:r>
      <w:r w:rsidR="00E37608" w:rsidRPr="00654A5B">
        <w:rPr>
          <w:rFonts w:cs="Segoe UI"/>
          <w:lang w:eastAsia="pl-PL"/>
        </w:rPr>
        <w:t>, ustawy o dystrybucji ubezpieczeń oraz aktów wykonawczych do niej</w:t>
      </w:r>
      <w:r w:rsidRPr="00654A5B">
        <w:rPr>
          <w:rFonts w:cs="Segoe UI"/>
          <w:lang w:eastAsia="pl-PL"/>
        </w:rPr>
        <w:t>.</w:t>
      </w:r>
    </w:p>
    <w:p w14:paraId="05C1181D" w14:textId="348144CE" w:rsidR="000E0809" w:rsidRPr="00654A5B" w:rsidRDefault="000E0809" w:rsidP="00386C51">
      <w:pPr>
        <w:pStyle w:val="Akapitzlist"/>
        <w:numPr>
          <w:ilvl w:val="0"/>
          <w:numId w:val="18"/>
        </w:numPr>
        <w:spacing w:before="120" w:after="120" w:line="276" w:lineRule="auto"/>
        <w:contextualSpacing w:val="0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Umowa została sporządzona w 2 (dwóch) jednobrzmiących egzemplarzach w języku polskim po jednym egzemplarzu dla każdej ze stron.</w:t>
      </w:r>
    </w:p>
    <w:p w14:paraId="5BC6BCE4" w14:textId="53951C9D" w:rsidR="000E0809" w:rsidRPr="00654A5B" w:rsidRDefault="000E0809" w:rsidP="00386C51">
      <w:pPr>
        <w:pStyle w:val="Nagwek2"/>
        <w:spacing w:before="120" w:after="120" w:line="276" w:lineRule="auto"/>
        <w:jc w:val="center"/>
        <w:rPr>
          <w:rFonts w:cs="Segoe UI"/>
          <w:color w:val="auto"/>
          <w:lang w:eastAsia="pl-PL"/>
        </w:rPr>
      </w:pPr>
      <w:r w:rsidRPr="00654A5B">
        <w:rPr>
          <w:rFonts w:cs="Segoe UI"/>
          <w:color w:val="auto"/>
          <w:lang w:eastAsia="pl-PL"/>
        </w:rPr>
        <w:t>§ 10</w:t>
      </w:r>
    </w:p>
    <w:p w14:paraId="0DCDB1FE" w14:textId="2D15C5C6" w:rsidR="00654A5B" w:rsidRDefault="00654A5B" w:rsidP="00654A5B">
      <w:pPr>
        <w:keepNext/>
        <w:suppressAutoHyphens/>
        <w:spacing w:after="0" w:line="276" w:lineRule="auto"/>
        <w:jc w:val="center"/>
        <w:textAlignment w:val="baseline"/>
        <w:outlineLvl w:val="3"/>
        <w:rPr>
          <w:rFonts w:eastAsia="Times New Roman" w:cs="Segoe UI"/>
          <w:b/>
          <w:bCs/>
          <w:sz w:val="22"/>
          <w:szCs w:val="24"/>
          <w:lang w:eastAsia="pl-PL"/>
        </w:rPr>
      </w:pPr>
      <w:r w:rsidRPr="00386C51">
        <w:rPr>
          <w:rFonts w:eastAsia="Times New Roman" w:cs="Segoe UI"/>
          <w:b/>
          <w:bCs/>
          <w:sz w:val="22"/>
          <w:szCs w:val="24"/>
          <w:lang w:eastAsia="pl-PL"/>
        </w:rPr>
        <w:t>ODSTĄPIENIE OD UMOWY</w:t>
      </w:r>
    </w:p>
    <w:p w14:paraId="6EEE219F" w14:textId="77777777" w:rsidR="00654A5B" w:rsidRPr="00386C51" w:rsidRDefault="00654A5B" w:rsidP="00386C51">
      <w:pPr>
        <w:keepNext/>
        <w:suppressAutoHyphens/>
        <w:spacing w:after="0" w:line="276" w:lineRule="auto"/>
        <w:jc w:val="center"/>
        <w:textAlignment w:val="baseline"/>
        <w:outlineLvl w:val="3"/>
        <w:rPr>
          <w:rFonts w:eastAsia="Times New Roman" w:cs="Segoe UI"/>
          <w:b/>
          <w:bCs/>
          <w:sz w:val="22"/>
          <w:szCs w:val="24"/>
          <w:lang w:eastAsia="pl-PL"/>
        </w:rPr>
      </w:pPr>
    </w:p>
    <w:p w14:paraId="44169E9A" w14:textId="77777777" w:rsidR="00654A5B" w:rsidRPr="00386C51" w:rsidRDefault="00654A5B" w:rsidP="00654A5B">
      <w:pPr>
        <w:widowControl w:val="0"/>
        <w:numPr>
          <w:ilvl w:val="0"/>
          <w:numId w:val="64"/>
        </w:numPr>
        <w:tabs>
          <w:tab w:val="num" w:pos="426"/>
        </w:tabs>
        <w:suppressAutoHyphens/>
        <w:autoSpaceDE w:val="0"/>
        <w:autoSpaceDN w:val="0"/>
        <w:adjustRightInd w:val="0"/>
        <w:spacing w:after="0" w:line="276" w:lineRule="auto"/>
        <w:ind w:hanging="2880"/>
        <w:jc w:val="both"/>
        <w:textAlignment w:val="baseline"/>
        <w:rPr>
          <w:rFonts w:eastAsia="Times New Roman" w:cs="Segoe UI"/>
          <w:iCs/>
          <w:szCs w:val="20"/>
          <w:lang w:eastAsia="pl-PL"/>
        </w:rPr>
      </w:pPr>
      <w:r w:rsidRPr="00386C51">
        <w:rPr>
          <w:rFonts w:eastAsia="Times New Roman" w:cs="Segoe UI"/>
          <w:iCs/>
          <w:szCs w:val="20"/>
          <w:lang w:eastAsia="pl-PL"/>
        </w:rPr>
        <w:t xml:space="preserve">Zamawiający może odstąpić od Umowy w okolicznościach określonych: </w:t>
      </w:r>
    </w:p>
    <w:p w14:paraId="32CF52BD" w14:textId="77777777" w:rsidR="00654A5B" w:rsidRPr="00386C51" w:rsidRDefault="00654A5B" w:rsidP="00654A5B">
      <w:pPr>
        <w:widowControl w:val="0"/>
        <w:numPr>
          <w:ilvl w:val="1"/>
          <w:numId w:val="65"/>
        </w:numPr>
        <w:suppressAutoHyphens/>
        <w:autoSpaceDE w:val="0"/>
        <w:autoSpaceDN w:val="0"/>
        <w:adjustRightInd w:val="0"/>
        <w:spacing w:after="0" w:line="276" w:lineRule="auto"/>
        <w:ind w:left="993" w:hanging="567"/>
        <w:jc w:val="both"/>
        <w:textAlignment w:val="baseline"/>
        <w:rPr>
          <w:rFonts w:eastAsia="Times New Roman" w:cs="Segoe UI"/>
          <w:iCs/>
          <w:szCs w:val="20"/>
          <w:lang w:eastAsia="pl-PL"/>
        </w:rPr>
      </w:pPr>
      <w:r w:rsidRPr="00386C51">
        <w:rPr>
          <w:rFonts w:eastAsia="Times New Roman" w:cs="Segoe UI"/>
          <w:iCs/>
          <w:szCs w:val="20"/>
          <w:lang w:eastAsia="pl-PL"/>
        </w:rPr>
        <w:t xml:space="preserve">w art. 456 ust. 1 pkt. 1 ustawy </w:t>
      </w:r>
      <w:proofErr w:type="spellStart"/>
      <w:r w:rsidRPr="00386C51">
        <w:rPr>
          <w:rFonts w:eastAsia="Times New Roman" w:cs="Segoe UI"/>
          <w:iCs/>
          <w:szCs w:val="20"/>
          <w:lang w:eastAsia="pl-PL"/>
        </w:rPr>
        <w:t>Pzp</w:t>
      </w:r>
      <w:proofErr w:type="spellEnd"/>
      <w:r w:rsidRPr="00386C51">
        <w:rPr>
          <w:rFonts w:eastAsia="Times New Roman" w:cs="Segoe UI"/>
          <w:iCs/>
          <w:szCs w:val="20"/>
          <w:lang w:eastAsia="pl-PL"/>
        </w:rPr>
        <w:t xml:space="preserve"> w terminie 30 dni </w:t>
      </w:r>
      <w:r w:rsidRPr="00386C51">
        <w:rPr>
          <w:rFonts w:eastAsia="Times New Roman" w:cs="Segoe UI"/>
          <w:szCs w:val="20"/>
          <w:lang w:eastAsia="pl-PL"/>
        </w:rPr>
        <w:t>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publicznemu,</w:t>
      </w:r>
    </w:p>
    <w:p w14:paraId="56A5D980" w14:textId="77777777" w:rsidR="00654A5B" w:rsidRPr="00386C51" w:rsidRDefault="00654A5B" w:rsidP="00654A5B">
      <w:pPr>
        <w:widowControl w:val="0"/>
        <w:numPr>
          <w:ilvl w:val="1"/>
          <w:numId w:val="65"/>
        </w:numPr>
        <w:suppressAutoHyphens/>
        <w:autoSpaceDE w:val="0"/>
        <w:autoSpaceDN w:val="0"/>
        <w:adjustRightInd w:val="0"/>
        <w:spacing w:after="0" w:line="276" w:lineRule="auto"/>
        <w:ind w:left="993" w:hanging="567"/>
        <w:jc w:val="both"/>
        <w:textAlignment w:val="baseline"/>
        <w:rPr>
          <w:rFonts w:eastAsia="Times New Roman" w:cs="Segoe UI"/>
          <w:iCs/>
          <w:szCs w:val="20"/>
          <w:lang w:eastAsia="pl-PL"/>
        </w:rPr>
      </w:pPr>
      <w:r w:rsidRPr="00386C51">
        <w:rPr>
          <w:rFonts w:eastAsia="Times New Roman" w:cs="Segoe UI"/>
          <w:szCs w:val="20"/>
          <w:lang w:eastAsia="pl-PL"/>
        </w:rPr>
        <w:t xml:space="preserve">w art. 456 ust. 1 pkt. 2 ustawy </w:t>
      </w:r>
      <w:proofErr w:type="spellStart"/>
      <w:r w:rsidRPr="00386C51">
        <w:rPr>
          <w:rFonts w:eastAsia="Times New Roman" w:cs="Segoe UI"/>
          <w:szCs w:val="20"/>
          <w:lang w:eastAsia="pl-PL"/>
        </w:rPr>
        <w:t>Pzp</w:t>
      </w:r>
      <w:proofErr w:type="spellEnd"/>
      <w:r w:rsidRPr="00386C51">
        <w:rPr>
          <w:rFonts w:eastAsia="Times New Roman" w:cs="Segoe UI"/>
          <w:szCs w:val="20"/>
          <w:lang w:eastAsia="pl-PL"/>
        </w:rPr>
        <w:t>, tj. jeżeli zachodzi co najmniej jedna z następujących okoliczności:</w:t>
      </w:r>
    </w:p>
    <w:p w14:paraId="3395F039" w14:textId="77777777" w:rsidR="00654A5B" w:rsidRPr="00386C51" w:rsidRDefault="00654A5B" w:rsidP="00654A5B">
      <w:pPr>
        <w:widowControl w:val="0"/>
        <w:numPr>
          <w:ilvl w:val="2"/>
          <w:numId w:val="65"/>
        </w:numPr>
        <w:suppressAutoHyphens/>
        <w:autoSpaceDE w:val="0"/>
        <w:autoSpaceDN w:val="0"/>
        <w:adjustRightInd w:val="0"/>
        <w:spacing w:after="0" w:line="276" w:lineRule="auto"/>
        <w:ind w:left="1701" w:hanging="708"/>
        <w:jc w:val="both"/>
        <w:textAlignment w:val="baseline"/>
        <w:rPr>
          <w:rFonts w:eastAsia="Times New Roman" w:cs="Segoe UI"/>
          <w:szCs w:val="20"/>
          <w:lang w:eastAsia="pl-PL"/>
        </w:rPr>
      </w:pPr>
      <w:r w:rsidRPr="00386C51">
        <w:rPr>
          <w:rFonts w:eastAsia="Times New Roman" w:cs="Segoe UI"/>
          <w:szCs w:val="20"/>
          <w:lang w:eastAsia="pl-PL"/>
        </w:rPr>
        <w:t xml:space="preserve">dokonano zmiany Umowy z naruszeniem art. 454 i art. 455 ustawy </w:t>
      </w:r>
      <w:proofErr w:type="spellStart"/>
      <w:r w:rsidRPr="00386C51">
        <w:rPr>
          <w:rFonts w:eastAsia="Times New Roman" w:cs="Segoe UI"/>
          <w:szCs w:val="20"/>
          <w:lang w:eastAsia="pl-PL"/>
        </w:rPr>
        <w:t>Pzp</w:t>
      </w:r>
      <w:proofErr w:type="spellEnd"/>
      <w:r w:rsidRPr="00386C51">
        <w:rPr>
          <w:rFonts w:eastAsia="Times New Roman" w:cs="Segoe UI"/>
          <w:szCs w:val="20"/>
          <w:lang w:eastAsia="pl-PL"/>
        </w:rPr>
        <w:t>;</w:t>
      </w:r>
    </w:p>
    <w:p w14:paraId="1A2D83B1" w14:textId="77777777" w:rsidR="00654A5B" w:rsidRPr="00386C51" w:rsidRDefault="00654A5B" w:rsidP="00654A5B">
      <w:pPr>
        <w:widowControl w:val="0"/>
        <w:numPr>
          <w:ilvl w:val="2"/>
          <w:numId w:val="65"/>
        </w:numPr>
        <w:suppressAutoHyphens/>
        <w:autoSpaceDE w:val="0"/>
        <w:autoSpaceDN w:val="0"/>
        <w:adjustRightInd w:val="0"/>
        <w:spacing w:after="0" w:line="276" w:lineRule="auto"/>
        <w:ind w:left="1701" w:hanging="708"/>
        <w:jc w:val="both"/>
        <w:textAlignment w:val="baseline"/>
        <w:rPr>
          <w:rFonts w:eastAsia="Times New Roman" w:cs="Segoe UI"/>
          <w:szCs w:val="20"/>
          <w:lang w:eastAsia="pl-PL"/>
        </w:rPr>
      </w:pPr>
      <w:r w:rsidRPr="00386C51">
        <w:rPr>
          <w:rFonts w:eastAsia="Times New Roman" w:cs="Segoe UI"/>
          <w:szCs w:val="20"/>
          <w:lang w:eastAsia="pl-PL"/>
        </w:rPr>
        <w:t xml:space="preserve">wykonawca w chwili zawarcia Umowy podlegał wykluczeniu na podstawie art. 108 ustawy </w:t>
      </w:r>
      <w:proofErr w:type="spellStart"/>
      <w:r w:rsidRPr="00386C51">
        <w:rPr>
          <w:rFonts w:eastAsia="Times New Roman" w:cs="Segoe UI"/>
          <w:szCs w:val="20"/>
          <w:lang w:eastAsia="pl-PL"/>
        </w:rPr>
        <w:t>Pzp</w:t>
      </w:r>
      <w:proofErr w:type="spellEnd"/>
      <w:r w:rsidRPr="00386C51">
        <w:rPr>
          <w:rFonts w:eastAsia="Times New Roman" w:cs="Segoe UI"/>
          <w:szCs w:val="20"/>
          <w:lang w:eastAsia="pl-PL"/>
        </w:rPr>
        <w:t>;</w:t>
      </w:r>
    </w:p>
    <w:p w14:paraId="5F21CDA1" w14:textId="77777777" w:rsidR="00654A5B" w:rsidRPr="00386C51" w:rsidRDefault="00654A5B" w:rsidP="00654A5B">
      <w:pPr>
        <w:widowControl w:val="0"/>
        <w:numPr>
          <w:ilvl w:val="2"/>
          <w:numId w:val="65"/>
        </w:numPr>
        <w:suppressAutoHyphens/>
        <w:autoSpaceDE w:val="0"/>
        <w:autoSpaceDN w:val="0"/>
        <w:adjustRightInd w:val="0"/>
        <w:spacing w:after="0" w:line="276" w:lineRule="auto"/>
        <w:ind w:left="1701" w:hanging="708"/>
        <w:jc w:val="both"/>
        <w:textAlignment w:val="baseline"/>
        <w:rPr>
          <w:rFonts w:eastAsia="Times New Roman" w:cs="Segoe UI"/>
          <w:szCs w:val="20"/>
          <w:lang w:eastAsia="pl-PL"/>
        </w:rPr>
      </w:pPr>
      <w:r w:rsidRPr="00386C51">
        <w:rPr>
          <w:rFonts w:eastAsia="Times New Roman" w:cs="Segoe UI"/>
          <w:szCs w:val="20"/>
          <w:lang w:eastAsia="pl-PL"/>
        </w:rPr>
        <w:t xml:space="preserve">Trybunał Sprawiedliwości Unii Europejskiej stwierdził, w ramach procedury przewidzianej w </w:t>
      </w:r>
      <w:hyperlink r:id="rId11" w:anchor="/document/17099384?unitId=art(258)&amp;cm=DOCUMENT" w:history="1">
        <w:r w:rsidRPr="00386C51">
          <w:rPr>
            <w:rFonts w:eastAsia="Times New Roman" w:cs="Segoe UI"/>
            <w:szCs w:val="20"/>
            <w:lang w:eastAsia="pl-PL"/>
          </w:rPr>
          <w:t>art. 258</w:t>
        </w:r>
      </w:hyperlink>
      <w:r w:rsidRPr="00386C51">
        <w:rPr>
          <w:rFonts w:eastAsia="Times New Roman" w:cs="Segoe UI"/>
          <w:szCs w:val="20"/>
          <w:lang w:eastAsia="pl-PL"/>
        </w:rPr>
        <w:t xml:space="preserve"> Traktatu o funkcjonowaniu Unii Europejskiej, że Rzeczpospolita Polska uchybiła zobowiązaniom, które ciążą na niej na mocy Traktatów, </w:t>
      </w:r>
      <w:hyperlink r:id="rId12" w:anchor="/document/68413979?cm=DOCUMENT" w:history="1">
        <w:r w:rsidRPr="00386C51">
          <w:rPr>
            <w:rFonts w:eastAsia="Times New Roman" w:cs="Segoe UI"/>
            <w:szCs w:val="20"/>
            <w:lang w:eastAsia="pl-PL"/>
          </w:rPr>
          <w:t>dyrektywy</w:t>
        </w:r>
      </w:hyperlink>
      <w:r w:rsidRPr="00386C51">
        <w:rPr>
          <w:rFonts w:eastAsia="Times New Roman" w:cs="Segoe UI"/>
          <w:szCs w:val="20"/>
          <w:lang w:eastAsia="pl-PL"/>
        </w:rPr>
        <w:t xml:space="preserve"> 2014/24/UE, </w:t>
      </w:r>
      <w:hyperlink r:id="rId13" w:anchor="/document/68413980?cm=DOCUMENT" w:history="1">
        <w:r w:rsidRPr="00386C51">
          <w:rPr>
            <w:rFonts w:eastAsia="Times New Roman" w:cs="Segoe UI"/>
            <w:szCs w:val="20"/>
            <w:lang w:eastAsia="pl-PL"/>
          </w:rPr>
          <w:t>dyrektywy</w:t>
        </w:r>
      </w:hyperlink>
      <w:r w:rsidRPr="00386C51">
        <w:rPr>
          <w:rFonts w:eastAsia="Times New Roman" w:cs="Segoe UI"/>
          <w:szCs w:val="20"/>
          <w:lang w:eastAsia="pl-PL"/>
        </w:rPr>
        <w:t xml:space="preserve"> 2014/25/UE i </w:t>
      </w:r>
      <w:hyperlink r:id="rId14" w:anchor="/document/67894791?cm=DOCUMENT" w:history="1">
        <w:r w:rsidRPr="00386C51">
          <w:rPr>
            <w:rFonts w:eastAsia="Times New Roman" w:cs="Segoe UI"/>
            <w:szCs w:val="20"/>
            <w:lang w:eastAsia="pl-PL"/>
          </w:rPr>
          <w:t>dyrektywy</w:t>
        </w:r>
      </w:hyperlink>
      <w:r w:rsidRPr="00386C51">
        <w:rPr>
          <w:rFonts w:eastAsia="Times New Roman" w:cs="Segoe UI"/>
          <w:szCs w:val="20"/>
          <w:lang w:eastAsia="pl-PL"/>
        </w:rPr>
        <w:t xml:space="preserve"> 2009/81/WE, z uwagi na to, że zamawiający udzielił zamówienia z naruszeniem prawa Unii Europejskiej.</w:t>
      </w:r>
    </w:p>
    <w:p w14:paraId="2EDA7966" w14:textId="77777777" w:rsidR="00654A5B" w:rsidRPr="00386C51" w:rsidRDefault="00654A5B" w:rsidP="00654A5B">
      <w:pPr>
        <w:widowControl w:val="0"/>
        <w:numPr>
          <w:ilvl w:val="3"/>
          <w:numId w:val="63"/>
        </w:numPr>
        <w:tabs>
          <w:tab w:val="num" w:pos="426"/>
        </w:tabs>
        <w:suppressAutoHyphens/>
        <w:autoSpaceDE w:val="0"/>
        <w:autoSpaceDN w:val="0"/>
        <w:adjustRightInd w:val="0"/>
        <w:spacing w:after="0" w:line="276" w:lineRule="auto"/>
        <w:ind w:left="426" w:hanging="426"/>
        <w:jc w:val="both"/>
        <w:textAlignment w:val="baseline"/>
        <w:rPr>
          <w:rFonts w:eastAsia="Times New Roman" w:cs="Segoe UI"/>
          <w:iCs/>
          <w:szCs w:val="20"/>
          <w:lang w:eastAsia="pl-PL"/>
        </w:rPr>
      </w:pPr>
      <w:r w:rsidRPr="00386C51">
        <w:rPr>
          <w:rFonts w:eastAsia="Times New Roman" w:cs="Segoe UI"/>
          <w:szCs w:val="20"/>
          <w:lang w:eastAsia="pl-PL"/>
        </w:rPr>
        <w:t>W przypadku, o którym mowa w ust. 1.2.1. zamawiający odstępuje od Umowy w części, której zmiana dotyczy.</w:t>
      </w:r>
    </w:p>
    <w:p w14:paraId="0E7004B7" w14:textId="77777777" w:rsidR="00654A5B" w:rsidRPr="00386C51" w:rsidRDefault="00654A5B" w:rsidP="00654A5B">
      <w:pPr>
        <w:widowControl w:val="0"/>
        <w:numPr>
          <w:ilvl w:val="3"/>
          <w:numId w:val="63"/>
        </w:numPr>
        <w:tabs>
          <w:tab w:val="num" w:pos="426"/>
        </w:tabs>
        <w:suppressAutoHyphens/>
        <w:autoSpaceDE w:val="0"/>
        <w:autoSpaceDN w:val="0"/>
        <w:adjustRightInd w:val="0"/>
        <w:spacing w:after="0" w:line="276" w:lineRule="auto"/>
        <w:ind w:left="426" w:hanging="426"/>
        <w:jc w:val="both"/>
        <w:textAlignment w:val="baseline"/>
        <w:rPr>
          <w:rFonts w:eastAsia="Times New Roman" w:cs="Segoe UI"/>
          <w:iCs/>
          <w:szCs w:val="20"/>
          <w:lang w:eastAsia="pl-PL"/>
        </w:rPr>
      </w:pPr>
      <w:r w:rsidRPr="00386C51">
        <w:rPr>
          <w:rFonts w:eastAsia="Times New Roman" w:cs="Segoe UI"/>
          <w:iCs/>
          <w:szCs w:val="20"/>
          <w:lang w:eastAsia="pl-PL"/>
        </w:rPr>
        <w:t>Zamawiającemu przysługuje również prawo odstąpienia od Umowy w następujących okolicznościach:</w:t>
      </w:r>
    </w:p>
    <w:p w14:paraId="7A719EF8" w14:textId="77777777" w:rsidR="00654A5B" w:rsidRPr="00386C51" w:rsidRDefault="00654A5B" w:rsidP="00654A5B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993"/>
        <w:jc w:val="both"/>
        <w:textAlignment w:val="baseline"/>
        <w:rPr>
          <w:rFonts w:eastAsia="Times New Roman" w:cs="Segoe UI"/>
          <w:iCs/>
          <w:szCs w:val="20"/>
          <w:lang w:eastAsia="pl-PL"/>
        </w:rPr>
      </w:pPr>
      <w:r w:rsidRPr="00386C51">
        <w:rPr>
          <w:rFonts w:eastAsia="Times New Roman" w:cs="Segoe UI"/>
          <w:iCs/>
          <w:szCs w:val="20"/>
          <w:lang w:eastAsia="pl-PL"/>
        </w:rPr>
        <w:t>3.1.</w:t>
      </w:r>
      <w:r w:rsidRPr="00386C51">
        <w:rPr>
          <w:rFonts w:eastAsia="Times New Roman" w:cs="Segoe UI"/>
          <w:iCs/>
          <w:szCs w:val="20"/>
          <w:lang w:eastAsia="pl-PL"/>
        </w:rPr>
        <w:tab/>
        <w:t>zostanie złożony wniosek o likwidację przedsiębiorstwa Wykonawcy,</w:t>
      </w:r>
    </w:p>
    <w:p w14:paraId="73EC7CA9" w14:textId="77777777" w:rsidR="00654A5B" w:rsidRPr="00386C51" w:rsidRDefault="00654A5B" w:rsidP="00654A5B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993"/>
        <w:jc w:val="both"/>
        <w:textAlignment w:val="baseline"/>
        <w:rPr>
          <w:rFonts w:eastAsia="Times New Roman" w:cs="Segoe UI"/>
          <w:iCs/>
          <w:szCs w:val="20"/>
          <w:lang w:eastAsia="pl-PL"/>
        </w:rPr>
      </w:pPr>
      <w:r w:rsidRPr="00386C51">
        <w:rPr>
          <w:rFonts w:eastAsia="Times New Roman" w:cs="Segoe UI"/>
          <w:iCs/>
          <w:szCs w:val="20"/>
          <w:lang w:eastAsia="pl-PL"/>
        </w:rPr>
        <w:t>3.2.</w:t>
      </w:r>
      <w:r w:rsidRPr="00386C51">
        <w:rPr>
          <w:rFonts w:eastAsia="Times New Roman" w:cs="Segoe UI"/>
          <w:iCs/>
          <w:szCs w:val="20"/>
          <w:lang w:eastAsia="pl-PL"/>
        </w:rPr>
        <w:tab/>
        <w:t xml:space="preserve">Wykonawca nie rozpoczął realizacji zamówienia bez uzasadnionych przyczyn oraz </w:t>
      </w:r>
      <w:r w:rsidRPr="00386C51">
        <w:rPr>
          <w:rFonts w:eastAsia="Times New Roman" w:cs="Segoe UI"/>
          <w:iCs/>
          <w:szCs w:val="20"/>
          <w:lang w:eastAsia="pl-PL"/>
        </w:rPr>
        <w:lastRenderedPageBreak/>
        <w:t xml:space="preserve">nie kontynuuje ich pomimo wezwania Zamawiającego na piśmie, </w:t>
      </w:r>
    </w:p>
    <w:p w14:paraId="5277673D" w14:textId="77777777" w:rsidR="00654A5B" w:rsidRPr="00386C51" w:rsidRDefault="00654A5B" w:rsidP="00654A5B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993"/>
        <w:jc w:val="both"/>
        <w:textAlignment w:val="baseline"/>
        <w:rPr>
          <w:rFonts w:eastAsia="Times New Roman" w:cs="Segoe UI"/>
          <w:iCs/>
          <w:szCs w:val="20"/>
          <w:lang w:eastAsia="pl-PL"/>
        </w:rPr>
      </w:pPr>
      <w:r w:rsidRPr="00386C51">
        <w:rPr>
          <w:rFonts w:eastAsia="Times New Roman" w:cs="Segoe UI"/>
          <w:iCs/>
          <w:szCs w:val="20"/>
          <w:lang w:eastAsia="pl-PL"/>
        </w:rPr>
        <w:t>3.3.</w:t>
      </w:r>
      <w:r w:rsidRPr="00386C51">
        <w:rPr>
          <w:rFonts w:eastAsia="Times New Roman" w:cs="Segoe UI"/>
          <w:iCs/>
          <w:szCs w:val="20"/>
          <w:lang w:eastAsia="pl-PL"/>
        </w:rPr>
        <w:tab/>
        <w:t>Wykonawca przerwał realizację zamówienia oraz nie kontynuuje jej pomimo wezwania Zamawiającego na piśmie.</w:t>
      </w:r>
    </w:p>
    <w:p w14:paraId="49C07523" w14:textId="77777777" w:rsidR="00654A5B" w:rsidRPr="00386C51" w:rsidRDefault="00654A5B" w:rsidP="00654A5B">
      <w:pPr>
        <w:widowControl w:val="0"/>
        <w:numPr>
          <w:ilvl w:val="3"/>
          <w:numId w:val="63"/>
        </w:numPr>
        <w:tabs>
          <w:tab w:val="num" w:pos="426"/>
        </w:tabs>
        <w:suppressAutoHyphens/>
        <w:autoSpaceDE w:val="0"/>
        <w:autoSpaceDN w:val="0"/>
        <w:adjustRightInd w:val="0"/>
        <w:spacing w:after="0" w:line="276" w:lineRule="auto"/>
        <w:ind w:left="426" w:hanging="426"/>
        <w:jc w:val="both"/>
        <w:textAlignment w:val="baseline"/>
        <w:rPr>
          <w:rFonts w:eastAsia="Times New Roman" w:cs="Segoe UI"/>
          <w:iCs/>
          <w:szCs w:val="20"/>
          <w:lang w:eastAsia="pl-PL"/>
        </w:rPr>
      </w:pPr>
      <w:r w:rsidRPr="00386C51">
        <w:rPr>
          <w:rFonts w:eastAsia="Times New Roman" w:cs="Segoe UI"/>
          <w:iCs/>
          <w:szCs w:val="20"/>
          <w:lang w:eastAsia="pl-PL"/>
        </w:rPr>
        <w:t>Odstąpienie od Umowy w przypadkach określonych w ust. 3 powyżej może nastąpić w terminie 30 dni od dnia powzięcia wiadomości o zaistnieniu okoliczności stanowiących podstawę odstąpienia.</w:t>
      </w:r>
    </w:p>
    <w:p w14:paraId="775AA1B8" w14:textId="77777777" w:rsidR="00654A5B" w:rsidRPr="00386C51" w:rsidRDefault="00654A5B" w:rsidP="00654A5B">
      <w:pPr>
        <w:widowControl w:val="0"/>
        <w:numPr>
          <w:ilvl w:val="3"/>
          <w:numId w:val="63"/>
        </w:numPr>
        <w:tabs>
          <w:tab w:val="num" w:pos="426"/>
        </w:tabs>
        <w:suppressAutoHyphens/>
        <w:autoSpaceDE w:val="0"/>
        <w:autoSpaceDN w:val="0"/>
        <w:adjustRightInd w:val="0"/>
        <w:spacing w:after="0" w:line="276" w:lineRule="auto"/>
        <w:ind w:left="426" w:hanging="426"/>
        <w:jc w:val="both"/>
        <w:textAlignment w:val="baseline"/>
        <w:rPr>
          <w:rFonts w:eastAsia="Times New Roman" w:cs="Segoe UI"/>
          <w:iCs/>
          <w:szCs w:val="20"/>
          <w:lang w:eastAsia="pl-PL"/>
        </w:rPr>
      </w:pPr>
      <w:r w:rsidRPr="00386C51">
        <w:rPr>
          <w:rFonts w:eastAsia="Times New Roman" w:cs="Segoe UI"/>
          <w:iCs/>
          <w:szCs w:val="20"/>
          <w:lang w:eastAsia="pl-PL"/>
        </w:rPr>
        <w:t>W wypadku odstąpienia od Umowy Wykonawca może żądać jedynie wynagrodzenia należnego z tytułu wykonanej części Umowy, tj. Wykonawcy należy się składka za okres, w którym udzielał on ochrony ubezpieczeniowej Zamawiającemu.</w:t>
      </w:r>
    </w:p>
    <w:p w14:paraId="6AFB0029" w14:textId="77777777" w:rsidR="00654A5B" w:rsidRPr="00386C51" w:rsidRDefault="00654A5B" w:rsidP="00654A5B">
      <w:pPr>
        <w:widowControl w:val="0"/>
        <w:numPr>
          <w:ilvl w:val="3"/>
          <w:numId w:val="63"/>
        </w:numPr>
        <w:tabs>
          <w:tab w:val="num" w:pos="426"/>
        </w:tabs>
        <w:suppressAutoHyphens/>
        <w:autoSpaceDE w:val="0"/>
        <w:autoSpaceDN w:val="0"/>
        <w:adjustRightInd w:val="0"/>
        <w:spacing w:after="0" w:line="276" w:lineRule="auto"/>
        <w:ind w:left="426" w:hanging="426"/>
        <w:jc w:val="both"/>
        <w:textAlignment w:val="baseline"/>
        <w:rPr>
          <w:rFonts w:eastAsia="Times New Roman" w:cs="Segoe UI"/>
          <w:iCs/>
          <w:szCs w:val="20"/>
          <w:lang w:eastAsia="pl-PL"/>
        </w:rPr>
      </w:pPr>
      <w:r w:rsidRPr="00386C51">
        <w:rPr>
          <w:rFonts w:eastAsia="Times New Roman" w:cs="Segoe UI"/>
          <w:iCs/>
          <w:szCs w:val="20"/>
          <w:lang w:eastAsia="pl-PL"/>
        </w:rPr>
        <w:t>Odstąpienie od Umowy powinno nastąpić w formie pisemnej pod rygorem nieważności i powinno zawierać uzasadnienie. Dopuszczalne jest również odstąpienie od Umowy poprzez złożenie oświadczenia woli w formie elektronicznej opatrzonego kwalifikowanym podpisem elektronicznym, zgodnie z art. 78¹ § 1 Kodeksu cywilnego.</w:t>
      </w:r>
    </w:p>
    <w:p w14:paraId="3A420986" w14:textId="77777777" w:rsidR="00654A5B" w:rsidRPr="00386C51" w:rsidRDefault="00654A5B" w:rsidP="00654A5B">
      <w:pPr>
        <w:widowControl w:val="0"/>
        <w:numPr>
          <w:ilvl w:val="3"/>
          <w:numId w:val="63"/>
        </w:numPr>
        <w:tabs>
          <w:tab w:val="num" w:pos="426"/>
        </w:tabs>
        <w:suppressAutoHyphens/>
        <w:autoSpaceDE w:val="0"/>
        <w:autoSpaceDN w:val="0"/>
        <w:adjustRightInd w:val="0"/>
        <w:spacing w:after="0" w:line="276" w:lineRule="auto"/>
        <w:ind w:left="426" w:hanging="426"/>
        <w:jc w:val="both"/>
        <w:textAlignment w:val="baseline"/>
        <w:rPr>
          <w:rFonts w:eastAsia="Times New Roman" w:cs="Segoe UI"/>
          <w:iCs/>
          <w:szCs w:val="20"/>
          <w:lang w:eastAsia="pl-PL"/>
        </w:rPr>
      </w:pPr>
      <w:r w:rsidRPr="00386C51">
        <w:rPr>
          <w:rFonts w:eastAsia="Times New Roman" w:cs="Segoe UI"/>
          <w:iCs/>
          <w:szCs w:val="20"/>
          <w:lang w:eastAsia="pl-PL"/>
        </w:rPr>
        <w:t xml:space="preserve">W wypadku odstąpienia od umowy z powodów wskazanych w ust. 1 powyżej Wykonawca może żądać jedynie wynagrodzenia należnego z tytułu wykonanej części umowy tj. Wykonawcy należy się składka za okres, w którym udzielał on ochrony ubezpieczeniowej Zamawiającemu. Powyższy zapis nie dotyczy umów/ polis obowiązkowego ubezpieczenia odpowiedzialności cywilnej posiadacza pojazdów mechanicznych – wypowiedzenie OC p.p.m. reguluje ustawa z dnia 22 maja 2003r. o ubezpieczeniach obowiązkowych, Ubezpieczeniowym Funduszu Gwarancyjnym i Polskim Biurze Ubezpieczycieli Komunikacyjnych. </w:t>
      </w:r>
    </w:p>
    <w:p w14:paraId="255D6CF2" w14:textId="77777777" w:rsidR="00654A5B" w:rsidRPr="00654A5B" w:rsidRDefault="00654A5B" w:rsidP="00386C51">
      <w:pPr>
        <w:spacing w:line="276" w:lineRule="auto"/>
        <w:jc w:val="center"/>
        <w:rPr>
          <w:rFonts w:cs="Segoe UI"/>
        </w:rPr>
      </w:pPr>
    </w:p>
    <w:p w14:paraId="43DD5907" w14:textId="5906DDE7" w:rsidR="00654A5B" w:rsidRPr="002A0A78" w:rsidRDefault="00654A5B" w:rsidP="00386C51">
      <w:pPr>
        <w:spacing w:line="276" w:lineRule="auto"/>
        <w:jc w:val="center"/>
        <w:rPr>
          <w:bCs/>
          <w:lang w:eastAsia="pl-PL"/>
        </w:rPr>
      </w:pPr>
      <w:r w:rsidRPr="00386C51">
        <w:rPr>
          <w:rFonts w:cs="Segoe UI"/>
          <w:b/>
          <w:bCs/>
          <w:sz w:val="22"/>
          <w:szCs w:val="24"/>
        </w:rPr>
        <w:t>§ 11</w:t>
      </w:r>
    </w:p>
    <w:p w14:paraId="7249650B" w14:textId="528F2CCC" w:rsidR="000E0809" w:rsidRPr="00386C51" w:rsidRDefault="00654A5B" w:rsidP="00386C51">
      <w:pPr>
        <w:pStyle w:val="Nagwek2"/>
        <w:spacing w:before="120" w:after="120" w:line="276" w:lineRule="auto"/>
        <w:jc w:val="center"/>
        <w:rPr>
          <w:rFonts w:cs="Segoe UI"/>
          <w:color w:val="auto"/>
          <w:lang w:eastAsia="pl-PL"/>
        </w:rPr>
      </w:pPr>
      <w:r w:rsidRPr="00654A5B">
        <w:rPr>
          <w:rFonts w:cs="Segoe UI"/>
          <w:color w:val="auto"/>
          <w:lang w:eastAsia="pl-PL"/>
        </w:rPr>
        <w:t>ROZWIĄZANIE UMOWY</w:t>
      </w:r>
    </w:p>
    <w:p w14:paraId="5AAD5DD5" w14:textId="600813A9" w:rsidR="000E0809" w:rsidRPr="00386C51" w:rsidRDefault="000E0809" w:rsidP="00386C51">
      <w:pPr>
        <w:pStyle w:val="Akapitzlist"/>
        <w:numPr>
          <w:ilvl w:val="0"/>
          <w:numId w:val="19"/>
        </w:numPr>
        <w:spacing w:before="120" w:after="120" w:line="276" w:lineRule="auto"/>
        <w:contextualSpacing w:val="0"/>
        <w:jc w:val="both"/>
        <w:rPr>
          <w:rFonts w:cs="Segoe UI"/>
          <w:lang w:eastAsia="pl-PL"/>
        </w:rPr>
      </w:pPr>
      <w:r w:rsidRPr="00386C51">
        <w:rPr>
          <w:rFonts w:cs="Segoe UI"/>
          <w:lang w:eastAsia="pl-PL"/>
        </w:rPr>
        <w:t>Umowa może być rozwiązana bez zachowania okresu wypowiedzenia przez Zamawiającego, z winy Wykonawcy w przypadku, gdy Wykonawca narusza postanowienia Umowy i nie zmienia swego postępowania, mimo upływu 2 dniowego terminu wyznaczonego w</w:t>
      </w:r>
      <w:r w:rsidR="0035603C" w:rsidRPr="00386C51">
        <w:rPr>
          <w:rFonts w:cs="Segoe UI"/>
          <w:lang w:eastAsia="pl-PL"/>
        </w:rPr>
        <w:t> </w:t>
      </w:r>
      <w:r w:rsidRPr="00386C51">
        <w:rPr>
          <w:rFonts w:cs="Segoe UI"/>
          <w:lang w:eastAsia="pl-PL"/>
        </w:rPr>
        <w:t>pisemnym wezwaniu do zachowania zgodnego z Umową,</w:t>
      </w:r>
    </w:p>
    <w:p w14:paraId="47F59F74" w14:textId="2D226669" w:rsidR="000E0809" w:rsidRPr="00386C51" w:rsidRDefault="000E0809" w:rsidP="00386C51">
      <w:pPr>
        <w:pStyle w:val="Akapitzlist"/>
        <w:numPr>
          <w:ilvl w:val="0"/>
          <w:numId w:val="19"/>
        </w:numPr>
        <w:spacing w:before="120" w:after="120" w:line="276" w:lineRule="auto"/>
        <w:contextualSpacing w:val="0"/>
        <w:jc w:val="both"/>
        <w:rPr>
          <w:rFonts w:cs="Segoe UI"/>
          <w:spacing w:val="-8"/>
          <w:lang w:eastAsia="pl-PL"/>
        </w:rPr>
      </w:pPr>
      <w:r w:rsidRPr="00386C51">
        <w:rPr>
          <w:rFonts w:cs="Segoe UI"/>
          <w:spacing w:val="-8"/>
          <w:lang w:eastAsia="pl-PL"/>
        </w:rPr>
        <w:t xml:space="preserve">Oświadczenie o rozwiązaniu Umowy wymaga zachowania formy pisemnej pod rygorem nieważności. </w:t>
      </w:r>
    </w:p>
    <w:p w14:paraId="66ABB1B1" w14:textId="6914EFF3" w:rsidR="000E0809" w:rsidRPr="00386C51" w:rsidRDefault="000E0809" w:rsidP="00386C51">
      <w:pPr>
        <w:pStyle w:val="Akapitzlist"/>
        <w:numPr>
          <w:ilvl w:val="0"/>
          <w:numId w:val="19"/>
        </w:numPr>
        <w:spacing w:before="120" w:after="120" w:line="276" w:lineRule="auto"/>
        <w:contextualSpacing w:val="0"/>
        <w:jc w:val="both"/>
        <w:rPr>
          <w:rFonts w:cs="Segoe UI"/>
          <w:lang w:eastAsia="pl-PL"/>
        </w:rPr>
      </w:pPr>
      <w:r w:rsidRPr="00386C51">
        <w:rPr>
          <w:rFonts w:cs="Segoe UI"/>
          <w:lang w:eastAsia="pl-PL"/>
        </w:rPr>
        <w:t>Umowa może zostać rozwiązana w każdym czasie za porozumieniem Stron.</w:t>
      </w:r>
    </w:p>
    <w:p w14:paraId="3E11DB55" w14:textId="01B77382" w:rsidR="000E0809" w:rsidRPr="00654A5B" w:rsidRDefault="000E0809" w:rsidP="00386C51">
      <w:pPr>
        <w:pStyle w:val="Nagwek2"/>
        <w:spacing w:before="120" w:after="120" w:line="276" w:lineRule="auto"/>
        <w:jc w:val="center"/>
        <w:rPr>
          <w:rFonts w:cs="Segoe UI"/>
          <w:color w:val="auto"/>
          <w:lang w:eastAsia="pl-PL"/>
        </w:rPr>
      </w:pPr>
      <w:r w:rsidRPr="00654A5B">
        <w:rPr>
          <w:rFonts w:cs="Segoe UI"/>
          <w:color w:val="auto"/>
        </w:rPr>
        <w:t>§ 1</w:t>
      </w:r>
      <w:r w:rsidR="00654A5B">
        <w:rPr>
          <w:rFonts w:cs="Segoe UI"/>
          <w:color w:val="auto"/>
        </w:rPr>
        <w:t>2</w:t>
      </w:r>
      <w:r w:rsidR="0035603C" w:rsidRPr="00654A5B">
        <w:rPr>
          <w:rFonts w:cs="Segoe UI"/>
          <w:color w:val="auto"/>
        </w:rPr>
        <w:br/>
      </w:r>
      <w:r w:rsidR="00654A5B" w:rsidRPr="00654A5B">
        <w:rPr>
          <w:rFonts w:cs="Segoe UI"/>
          <w:color w:val="auto"/>
        </w:rPr>
        <w:t>KARY UMOWNE</w:t>
      </w:r>
    </w:p>
    <w:p w14:paraId="4E180F3D" w14:textId="66B2415D" w:rsidR="000E0809" w:rsidRPr="00654A5B" w:rsidRDefault="000E0809" w:rsidP="00386C51">
      <w:pPr>
        <w:pStyle w:val="Akapitzlist"/>
        <w:numPr>
          <w:ilvl w:val="0"/>
          <w:numId w:val="20"/>
        </w:numPr>
        <w:spacing w:before="120" w:after="120" w:line="276" w:lineRule="auto"/>
        <w:contextualSpacing w:val="0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Wykonawca zapłaci Zamawiającemu kary umowne:</w:t>
      </w:r>
    </w:p>
    <w:p w14:paraId="1357BB5E" w14:textId="3E085AEF" w:rsidR="000E0809" w:rsidRPr="00654A5B" w:rsidRDefault="0079214B" w:rsidP="00386C51">
      <w:pPr>
        <w:pStyle w:val="Akapitzlist"/>
        <w:numPr>
          <w:ilvl w:val="0"/>
          <w:numId w:val="20"/>
        </w:numPr>
        <w:spacing w:before="120" w:after="120" w:line="276" w:lineRule="auto"/>
        <w:contextualSpacing w:val="0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 xml:space="preserve">W przypadku </w:t>
      </w:r>
      <w:r w:rsidR="000E0809" w:rsidRPr="00654A5B">
        <w:rPr>
          <w:rFonts w:cs="Segoe UI"/>
          <w:lang w:eastAsia="pl-PL"/>
        </w:rPr>
        <w:t>odstąpienia od umowy przez Wykonawcę,</w:t>
      </w:r>
      <w:r w:rsidRPr="00654A5B">
        <w:rPr>
          <w:rFonts w:cs="Segoe UI"/>
          <w:lang w:eastAsia="pl-PL"/>
        </w:rPr>
        <w:t xml:space="preserve"> lub </w:t>
      </w:r>
      <w:r w:rsidR="00174C85" w:rsidRPr="00654A5B">
        <w:rPr>
          <w:rFonts w:cs="Segoe UI"/>
          <w:lang w:eastAsia="pl-PL"/>
        </w:rPr>
        <w:t xml:space="preserve">przez Zamawiającego </w:t>
      </w:r>
      <w:r w:rsidRPr="00654A5B">
        <w:rPr>
          <w:rFonts w:cs="Segoe UI"/>
          <w:lang w:eastAsia="pl-PL"/>
        </w:rPr>
        <w:t>z winy wykonawcy,</w:t>
      </w:r>
      <w:r w:rsidR="000E0809" w:rsidRPr="00654A5B">
        <w:rPr>
          <w:rFonts w:cs="Segoe UI"/>
          <w:lang w:eastAsia="pl-PL"/>
        </w:rPr>
        <w:t xml:space="preserve"> Wykonawca zapłaci na rzecz Zamawiającego karę umowną w wysokości  </w:t>
      </w:r>
      <w:r w:rsidR="000E0809" w:rsidRPr="00386C51">
        <w:rPr>
          <w:rFonts w:cs="Segoe UI"/>
          <w:lang w:eastAsia="pl-PL"/>
        </w:rPr>
        <w:t>10% w</w:t>
      </w:r>
      <w:r w:rsidR="000E0809" w:rsidRPr="00654A5B">
        <w:rPr>
          <w:rFonts w:cs="Segoe UI"/>
          <w:lang w:eastAsia="pl-PL"/>
        </w:rPr>
        <w:t>artości umowy.</w:t>
      </w:r>
    </w:p>
    <w:p w14:paraId="7F81FB21" w14:textId="686095B7" w:rsidR="0079214B" w:rsidRPr="00654A5B" w:rsidRDefault="0079214B" w:rsidP="00386C51">
      <w:pPr>
        <w:pStyle w:val="Akapitzlist"/>
        <w:numPr>
          <w:ilvl w:val="0"/>
          <w:numId w:val="20"/>
        </w:numPr>
        <w:spacing w:before="120" w:after="120" w:line="276" w:lineRule="auto"/>
        <w:contextualSpacing w:val="0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 xml:space="preserve">W przypadku braku zapłaty przez wykonawcę wynagrodzenia podwykonawcy, wykonawca zapłaci karę w wysokości wynagrodzenia należnego podwykonawcy. </w:t>
      </w:r>
    </w:p>
    <w:p w14:paraId="30B0F6B3" w14:textId="5784C8BF" w:rsidR="0079214B" w:rsidRPr="00654A5B" w:rsidRDefault="0079214B" w:rsidP="00386C51">
      <w:pPr>
        <w:pStyle w:val="Akapitzlist"/>
        <w:numPr>
          <w:ilvl w:val="0"/>
          <w:numId w:val="20"/>
        </w:numPr>
        <w:spacing w:before="120" w:after="120" w:line="276" w:lineRule="auto"/>
        <w:contextualSpacing w:val="0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 xml:space="preserve">Kary umowne płatne są w terminie do 14 dni od otrzymania wezwania o ich zapłatę, oraz mogą być potrącane z wynagrodzenia należnego wykonawcy. </w:t>
      </w:r>
    </w:p>
    <w:p w14:paraId="27BBBF38" w14:textId="08A14CB6" w:rsidR="000E0809" w:rsidRPr="00654A5B" w:rsidRDefault="000E0809" w:rsidP="00386C51">
      <w:pPr>
        <w:pStyle w:val="Akapitzlist"/>
        <w:numPr>
          <w:ilvl w:val="0"/>
          <w:numId w:val="20"/>
        </w:numPr>
        <w:spacing w:before="120" w:after="120" w:line="276" w:lineRule="auto"/>
        <w:contextualSpacing w:val="0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lastRenderedPageBreak/>
        <w:t>W przypadku, gdy kary umowne przewidziane w niniejszej umowie nie pokryją poniesionej szkody, Zamawiający uprawniony jest do dochodzenia od Wykonawcy odszkodowania uzupełniającego na zasadach ogólnych przewidzianych w Kodeksie cywilnym.</w:t>
      </w:r>
    </w:p>
    <w:p w14:paraId="69BF3F9D" w14:textId="75D6E571" w:rsidR="0001078F" w:rsidRPr="00386C51" w:rsidRDefault="0001078F" w:rsidP="00386C51">
      <w:pPr>
        <w:pStyle w:val="Akapitzlist"/>
        <w:numPr>
          <w:ilvl w:val="0"/>
          <w:numId w:val="20"/>
        </w:numPr>
        <w:spacing w:before="120" w:after="120" w:line="276" w:lineRule="auto"/>
        <w:contextualSpacing w:val="0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 xml:space="preserve">Maksymalna wysokość kar jaka może zostać naliczona wykonawcy wynosi </w:t>
      </w:r>
      <w:r w:rsidR="00174C85" w:rsidRPr="00386C51">
        <w:rPr>
          <w:rFonts w:cs="Segoe UI"/>
          <w:lang w:eastAsia="pl-PL"/>
        </w:rPr>
        <w:t>20</w:t>
      </w:r>
      <w:r w:rsidRPr="00386C51">
        <w:rPr>
          <w:rFonts w:cs="Segoe UI"/>
          <w:lang w:eastAsia="pl-PL"/>
        </w:rPr>
        <w:t>%.</w:t>
      </w:r>
    </w:p>
    <w:p w14:paraId="5B640939" w14:textId="77777777" w:rsidR="00654A5B" w:rsidRPr="00654A5B" w:rsidRDefault="00654A5B" w:rsidP="00386C51">
      <w:pPr>
        <w:spacing w:before="120" w:after="120" w:line="276" w:lineRule="auto"/>
        <w:jc w:val="both"/>
        <w:rPr>
          <w:rFonts w:cs="Segoe UI"/>
          <w:lang w:eastAsia="pl-PL"/>
        </w:rPr>
      </w:pPr>
    </w:p>
    <w:p w14:paraId="1AB29E59" w14:textId="14D9E669" w:rsidR="00174C85" w:rsidRPr="00386C51" w:rsidRDefault="00174C85" w:rsidP="00386C51">
      <w:pPr>
        <w:spacing w:before="120" w:after="120" w:line="276" w:lineRule="auto"/>
        <w:jc w:val="center"/>
        <w:rPr>
          <w:rFonts w:cs="Segoe UI"/>
          <w:b/>
          <w:bCs/>
          <w:sz w:val="22"/>
          <w:szCs w:val="24"/>
          <w:lang w:eastAsia="pl-PL"/>
        </w:rPr>
      </w:pPr>
      <w:r w:rsidRPr="00386C51">
        <w:rPr>
          <w:rFonts w:cs="Segoe UI"/>
          <w:b/>
          <w:bCs/>
          <w:sz w:val="22"/>
          <w:szCs w:val="24"/>
          <w:lang w:eastAsia="pl-PL"/>
        </w:rPr>
        <w:t>§ 1</w:t>
      </w:r>
      <w:r w:rsidR="00654A5B">
        <w:rPr>
          <w:rFonts w:cs="Segoe UI"/>
          <w:b/>
          <w:bCs/>
          <w:sz w:val="22"/>
          <w:szCs w:val="24"/>
          <w:lang w:eastAsia="pl-PL"/>
        </w:rPr>
        <w:t>3</w:t>
      </w:r>
    </w:p>
    <w:p w14:paraId="05A7BE49" w14:textId="290BEB3F" w:rsidR="0070270C" w:rsidRPr="00386C51" w:rsidRDefault="00654A5B" w:rsidP="00386C51">
      <w:pPr>
        <w:spacing w:before="120" w:after="120" w:line="276" w:lineRule="auto"/>
        <w:jc w:val="center"/>
        <w:rPr>
          <w:rFonts w:cs="Segoe UI"/>
          <w:b/>
          <w:bCs/>
          <w:sz w:val="22"/>
          <w:szCs w:val="24"/>
          <w:lang w:eastAsia="pl-PL"/>
        </w:rPr>
      </w:pPr>
      <w:r w:rsidRPr="00654A5B">
        <w:rPr>
          <w:rFonts w:cs="Segoe UI"/>
          <w:b/>
          <w:bCs/>
          <w:sz w:val="22"/>
          <w:szCs w:val="24"/>
          <w:lang w:eastAsia="pl-PL"/>
        </w:rPr>
        <w:t>POSTANOWIENIA DOTYCZĄCE ZATRUDNIENIA</w:t>
      </w:r>
    </w:p>
    <w:p w14:paraId="46C49EF5" w14:textId="7F2D8312" w:rsidR="0070270C" w:rsidRPr="00654A5B" w:rsidRDefault="0070270C" w:rsidP="00386C51">
      <w:pPr>
        <w:pStyle w:val="Akapitzlist"/>
        <w:numPr>
          <w:ilvl w:val="0"/>
          <w:numId w:val="51"/>
        </w:numPr>
        <w:spacing w:before="120" w:after="120" w:line="276" w:lineRule="auto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Zamawiający wymaga, by osoba wykonująca czynności w zakresie realizacji zamówienia dla czynności takich jak: wystawianie polis ubezpieczeniowych, rozliczanie płatności, bieżąca obsługa ubezpieczenia Zamawiającego, była zatrudniona na umowę o pracę w wymiarze minimum ½ etatu rozumianego zgodnie z przepisami - Kodeksu Pracy.</w:t>
      </w:r>
    </w:p>
    <w:p w14:paraId="0012E7A3" w14:textId="2C66C0E5" w:rsidR="0070270C" w:rsidRPr="00654A5B" w:rsidRDefault="0070270C" w:rsidP="00386C51">
      <w:pPr>
        <w:pStyle w:val="Akapitzlist"/>
        <w:numPr>
          <w:ilvl w:val="0"/>
          <w:numId w:val="51"/>
        </w:numPr>
        <w:spacing w:before="120" w:after="120" w:line="276" w:lineRule="auto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W celu udokumentowania zatrudnienia tych osób Wykonawca najpóźniej na każde wezwanie Zamawiającego przedłoży Zamawiającemu wykaz osób zatrudnionych na umowę o pracę, mających realizować przedmiot zamówienia w powyższym zakresie. Wykaz ma zawierać następujące informacje: imiona i nazwiska, daty zawarcia umów, rodzaj umów o pracę oraz wymiar etatu osób zatrudnionych na umowę o pracę.</w:t>
      </w:r>
    </w:p>
    <w:p w14:paraId="704D0864" w14:textId="2BF5DEEE" w:rsidR="0070270C" w:rsidRPr="00654A5B" w:rsidRDefault="0070270C" w:rsidP="00386C51">
      <w:pPr>
        <w:pStyle w:val="Akapitzlist"/>
        <w:numPr>
          <w:ilvl w:val="0"/>
          <w:numId w:val="51"/>
        </w:numPr>
        <w:spacing w:before="120" w:after="120" w:line="276" w:lineRule="auto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 xml:space="preserve">W trakcie realizacji zamówienia Zamawiający uprawniony jest do wykonywania czynności kontrolnych wobec Wykonawcy odnośnie spełniania przez Wykonawcę lub podwykonawcę  wymogu zatrudnienia na podstawie umowy o pracę osób wykonujących wskazane w punkcie 1 czynności.  Zamawiający uprawniony jest w szczególności do: </w:t>
      </w:r>
    </w:p>
    <w:p w14:paraId="0F9269D3" w14:textId="77777777" w:rsidR="0070270C" w:rsidRPr="00386C51" w:rsidRDefault="0070270C" w:rsidP="00386C51">
      <w:pPr>
        <w:pStyle w:val="Akapitzlist"/>
        <w:numPr>
          <w:ilvl w:val="0"/>
          <w:numId w:val="52"/>
        </w:numPr>
        <w:spacing w:before="120" w:after="120" w:line="276" w:lineRule="auto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żądania oświadczeń i dokumentów w zakresie potwierdzenia spełniania ww. wymogów</w:t>
      </w:r>
      <w:r w:rsidRPr="00386C51">
        <w:rPr>
          <w:rFonts w:cs="Segoe UI"/>
          <w:lang w:eastAsia="pl-PL"/>
        </w:rPr>
        <w:t xml:space="preserve"> </w:t>
      </w:r>
      <w:r w:rsidRPr="00654A5B">
        <w:rPr>
          <w:rFonts w:cs="Segoe UI"/>
          <w:lang w:eastAsia="pl-PL"/>
        </w:rPr>
        <w:t>i dokonywania ich oceny,</w:t>
      </w:r>
    </w:p>
    <w:p w14:paraId="18A6DD58" w14:textId="40581E62" w:rsidR="0070270C" w:rsidRPr="00654A5B" w:rsidRDefault="0070270C" w:rsidP="00386C51">
      <w:pPr>
        <w:pStyle w:val="Akapitzlist"/>
        <w:numPr>
          <w:ilvl w:val="0"/>
          <w:numId w:val="52"/>
        </w:numPr>
        <w:spacing w:before="120" w:after="120" w:line="276" w:lineRule="auto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żądania wyjaśnień w przypadku wątpliwości w zakresie potwierdzenia spełniania ww. wymogów.</w:t>
      </w:r>
    </w:p>
    <w:p w14:paraId="03CE06FE" w14:textId="68283BDB" w:rsidR="00174C85" w:rsidRPr="00386C51" w:rsidRDefault="0070270C" w:rsidP="00386C51">
      <w:pPr>
        <w:pStyle w:val="Akapitzlist"/>
        <w:numPr>
          <w:ilvl w:val="0"/>
          <w:numId w:val="51"/>
        </w:numPr>
        <w:spacing w:before="120" w:after="120" w:line="276" w:lineRule="auto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Na każde żądanie Zamawiającego, Wykonawca zobowiązuje się przedłożyć Zamawiającemu odpowiednio zanonimizowane dokumenty finansowo-kadrowe potwierdzające, że przedmiot umowy jest wykonywany przez osoby zatrudnione na podstawie umowy o pracę minimum ½ etatu oraz udzielić żądanych wyjaśnień.</w:t>
      </w:r>
    </w:p>
    <w:p w14:paraId="0E209E0B" w14:textId="77777777" w:rsidR="0070270C" w:rsidRPr="00386C51" w:rsidRDefault="0070270C" w:rsidP="00386C51">
      <w:pPr>
        <w:spacing w:before="120" w:after="120" w:line="276" w:lineRule="auto"/>
        <w:jc w:val="both"/>
        <w:rPr>
          <w:rFonts w:cs="Segoe UI"/>
          <w:u w:val="single"/>
          <w:lang w:eastAsia="pl-PL"/>
        </w:rPr>
      </w:pPr>
    </w:p>
    <w:p w14:paraId="671B08E0" w14:textId="693A7CAE" w:rsidR="000E0809" w:rsidRPr="00654A5B" w:rsidRDefault="000E0809" w:rsidP="00386C51">
      <w:pPr>
        <w:spacing w:before="120" w:after="120" w:line="276" w:lineRule="auto"/>
        <w:jc w:val="both"/>
        <w:rPr>
          <w:rFonts w:cs="Segoe UI"/>
          <w:u w:val="single"/>
          <w:lang w:eastAsia="pl-PL"/>
        </w:rPr>
      </w:pPr>
      <w:r w:rsidRPr="00654A5B">
        <w:rPr>
          <w:rFonts w:cs="Segoe UI"/>
          <w:u w:val="single"/>
          <w:lang w:eastAsia="pl-PL"/>
        </w:rPr>
        <w:t>Załączniki:</w:t>
      </w:r>
    </w:p>
    <w:p w14:paraId="13306892" w14:textId="38AB4E1B" w:rsidR="000E0809" w:rsidRPr="00654A5B" w:rsidRDefault="000E0809" w:rsidP="00386C51">
      <w:pPr>
        <w:pStyle w:val="Akapitzlist"/>
        <w:numPr>
          <w:ilvl w:val="0"/>
          <w:numId w:val="21"/>
        </w:numPr>
        <w:spacing w:before="120" w:after="120" w:line="276" w:lineRule="auto"/>
        <w:contextualSpacing w:val="0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 xml:space="preserve">Opis </w:t>
      </w:r>
      <w:r w:rsidR="00B15649" w:rsidRPr="00654A5B">
        <w:rPr>
          <w:rFonts w:cs="Segoe UI"/>
          <w:lang w:eastAsia="pl-PL"/>
        </w:rPr>
        <w:t xml:space="preserve">przedmiotu </w:t>
      </w:r>
      <w:r w:rsidRPr="00654A5B">
        <w:rPr>
          <w:rFonts w:cs="Segoe UI"/>
          <w:lang w:eastAsia="pl-PL"/>
        </w:rPr>
        <w:t>zamówienia</w:t>
      </w:r>
    </w:p>
    <w:p w14:paraId="39B6C4C1" w14:textId="4AD22824" w:rsidR="00174C85" w:rsidRPr="00654A5B" w:rsidRDefault="00174C85" w:rsidP="00386C51">
      <w:pPr>
        <w:pStyle w:val="Akapitzlist"/>
        <w:numPr>
          <w:ilvl w:val="0"/>
          <w:numId w:val="21"/>
        </w:numPr>
        <w:spacing w:before="120" w:after="120" w:line="276" w:lineRule="auto"/>
        <w:contextualSpacing w:val="0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Oferta Wykonawcy</w:t>
      </w:r>
    </w:p>
    <w:p w14:paraId="432871CB" w14:textId="1BB63CF8" w:rsidR="000E0809" w:rsidRPr="00654A5B" w:rsidRDefault="000E0809" w:rsidP="00386C51">
      <w:pPr>
        <w:pStyle w:val="Akapitzlist"/>
        <w:numPr>
          <w:ilvl w:val="0"/>
          <w:numId w:val="21"/>
        </w:numPr>
        <w:spacing w:before="120" w:after="120" w:line="276" w:lineRule="auto"/>
        <w:contextualSpacing w:val="0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OWU</w:t>
      </w:r>
    </w:p>
    <w:p w14:paraId="1D4639DC" w14:textId="394DC2D2" w:rsidR="0035603C" w:rsidRPr="00654A5B" w:rsidRDefault="0035603C" w:rsidP="00386C51">
      <w:pPr>
        <w:spacing w:before="120" w:after="120" w:line="276" w:lineRule="auto"/>
        <w:jc w:val="both"/>
        <w:rPr>
          <w:rFonts w:cs="Segoe UI"/>
          <w:lang w:eastAsia="pl-PL"/>
        </w:rPr>
      </w:pPr>
    </w:p>
    <w:tbl>
      <w:tblPr>
        <w:tblW w:w="9148" w:type="dxa"/>
        <w:tblInd w:w="-5" w:type="dxa"/>
        <w:tblLook w:val="01E0" w:firstRow="1" w:lastRow="1" w:firstColumn="1" w:lastColumn="1" w:noHBand="0" w:noVBand="0"/>
      </w:tblPr>
      <w:tblGrid>
        <w:gridCol w:w="4395"/>
        <w:gridCol w:w="4753"/>
      </w:tblGrid>
      <w:tr w:rsidR="009B09E0" w:rsidRPr="009B09E0" w14:paraId="74BED4CB" w14:textId="5BF2CBF6" w:rsidTr="001571B1">
        <w:trPr>
          <w:trHeight w:val="580"/>
        </w:trPr>
        <w:tc>
          <w:tcPr>
            <w:tcW w:w="4395" w:type="dxa"/>
          </w:tcPr>
          <w:p w14:paraId="34D6BD1A" w14:textId="329EDFA9" w:rsidR="0035603C" w:rsidRPr="00654A5B" w:rsidRDefault="0035603C" w:rsidP="00386C51">
            <w:pPr>
              <w:spacing w:before="120" w:after="120" w:line="276" w:lineRule="auto"/>
              <w:rPr>
                <w:rFonts w:cs="Segoe UI"/>
                <w:szCs w:val="20"/>
              </w:rPr>
            </w:pPr>
            <w:r w:rsidRPr="00654A5B">
              <w:rPr>
                <w:rFonts w:cs="Segoe UI"/>
                <w:szCs w:val="20"/>
              </w:rPr>
              <w:t>……………………………………………..</w:t>
            </w:r>
            <w:r w:rsidRPr="00654A5B">
              <w:rPr>
                <w:rFonts w:cs="Segoe UI"/>
                <w:szCs w:val="20"/>
              </w:rPr>
              <w:br/>
              <w:t>Ubezpieczający/Zamawiający</w:t>
            </w:r>
          </w:p>
        </w:tc>
        <w:tc>
          <w:tcPr>
            <w:tcW w:w="4753" w:type="dxa"/>
          </w:tcPr>
          <w:p w14:paraId="2D216224" w14:textId="7130106B" w:rsidR="0035603C" w:rsidRPr="009B09E0" w:rsidRDefault="0035603C" w:rsidP="00386C51">
            <w:pPr>
              <w:spacing w:before="120" w:after="120" w:line="276" w:lineRule="auto"/>
              <w:jc w:val="right"/>
              <w:rPr>
                <w:rFonts w:cs="Segoe UI"/>
                <w:szCs w:val="20"/>
              </w:rPr>
            </w:pPr>
            <w:r w:rsidRPr="00654A5B">
              <w:rPr>
                <w:rFonts w:cs="Segoe UI"/>
                <w:szCs w:val="20"/>
              </w:rPr>
              <w:t>……………………………………………..</w:t>
            </w:r>
            <w:r w:rsidRPr="00654A5B">
              <w:rPr>
                <w:rFonts w:cs="Segoe UI"/>
                <w:szCs w:val="20"/>
              </w:rPr>
              <w:br/>
              <w:t>Ubezpieczyciel/Wykonawca</w:t>
            </w:r>
          </w:p>
        </w:tc>
      </w:tr>
    </w:tbl>
    <w:p w14:paraId="6F524103" w14:textId="77777777" w:rsidR="00AF7817" w:rsidRPr="009B09E0" w:rsidRDefault="00AF7817" w:rsidP="00386C51">
      <w:pPr>
        <w:spacing w:before="120" w:after="120" w:line="276" w:lineRule="auto"/>
        <w:jc w:val="both"/>
        <w:rPr>
          <w:rFonts w:cs="Segoe UI"/>
          <w:lang w:eastAsia="pl-PL"/>
        </w:rPr>
      </w:pPr>
    </w:p>
    <w:sectPr w:rsidR="00AF7817" w:rsidRPr="009B09E0" w:rsidSect="00E4402E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276" w:right="1418" w:bottom="1560" w:left="1701" w:header="0" w:footer="10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998683" w14:textId="77777777" w:rsidR="00FE57E7" w:rsidRDefault="00FE57E7" w:rsidP="00EF7953">
      <w:pPr>
        <w:spacing w:after="0" w:line="240" w:lineRule="auto"/>
      </w:pPr>
      <w:r>
        <w:separator/>
      </w:r>
    </w:p>
  </w:endnote>
  <w:endnote w:type="continuationSeparator" w:id="0">
    <w:p w14:paraId="0985F024" w14:textId="77777777" w:rsidR="00FE57E7" w:rsidRDefault="00FE57E7" w:rsidP="00EF7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buntu Medium">
    <w:charset w:val="00"/>
    <w:family w:val="swiss"/>
    <w:pitch w:val="variable"/>
    <w:sig w:usb0="E00002F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07563502"/>
      <w:docPartObj>
        <w:docPartGallery w:val="Page Numbers (Bottom of Page)"/>
        <w:docPartUnique/>
      </w:docPartObj>
    </w:sdtPr>
    <w:sdtEndPr/>
    <w:sdtContent>
      <w:p w14:paraId="161C2C34" w14:textId="3E55A632" w:rsidR="0003740D" w:rsidRDefault="0003740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D641522" w14:textId="77777777" w:rsidR="0003740D" w:rsidRPr="00D15296" w:rsidRDefault="006C621C" w:rsidP="0003740D">
    <w:pPr>
      <w:pStyle w:val="Stopka"/>
    </w:pPr>
    <w:sdt>
      <w:sdtPr>
        <w:id w:val="-1792357264"/>
        <w:docPartObj>
          <w:docPartGallery w:val="Page Numbers (Bottom of Page)"/>
          <w:docPartUnique/>
        </w:docPartObj>
      </w:sdtPr>
      <w:sdtEndPr>
        <w:rPr>
          <w:color w:val="FF0000"/>
        </w:rPr>
      </w:sdtEndPr>
      <w:sdtContent>
        <w:r w:rsidR="0003740D" w:rsidRPr="00864098">
          <w:rPr>
            <w:color w:val="FF585D"/>
            <w:spacing w:val="32"/>
            <w:sz w:val="16"/>
            <w:szCs w:val="16"/>
          </w:rPr>
          <w:t>SPRAWDZONE BEZPIECZEŃSTWO |</w:t>
        </w:r>
        <w:r w:rsidR="0003740D">
          <w:rPr>
            <w:sz w:val="16"/>
            <w:szCs w:val="16"/>
          </w:rPr>
          <w:t xml:space="preserve"> </w:t>
        </w:r>
        <w:r w:rsidR="0003740D" w:rsidRPr="00E50989">
          <w:t xml:space="preserve"> </w:t>
        </w:r>
        <w:r w:rsidR="0003740D" w:rsidRPr="00E50989">
          <w:rPr>
            <w:rFonts w:ascii="Ubuntu Medium" w:hAnsi="Ubuntu Medium"/>
            <w:color w:val="043E71"/>
          </w:rPr>
          <w:t>www.stbu.pl</w:t>
        </w:r>
      </w:sdtContent>
    </w:sdt>
  </w:p>
  <w:p w14:paraId="17F2951B" w14:textId="61D3D195" w:rsidR="0001078F" w:rsidRPr="00D15296" w:rsidRDefault="0001078F" w:rsidP="00D1529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1BB9A5" w14:textId="1E8E07BE" w:rsidR="0001078F" w:rsidRDefault="0001078F" w:rsidP="00994E2E">
    <w:pPr>
      <w:pStyle w:val="Stopka"/>
    </w:pPr>
    <w:r>
      <w:rPr>
        <w:color w:val="FF585D"/>
        <w:spacing w:val="32"/>
        <w:sz w:val="16"/>
        <w:szCs w:val="16"/>
      </w:rPr>
      <w:br/>
    </w:r>
    <w:r w:rsidRPr="00864098">
      <w:rPr>
        <w:color w:val="FF585D"/>
        <w:spacing w:val="32"/>
        <w:sz w:val="16"/>
        <w:szCs w:val="16"/>
      </w:rPr>
      <w:t>SPRAWDZONE BEZPIECZEŃSTWO |</w:t>
    </w:r>
    <w:r>
      <w:rPr>
        <w:sz w:val="16"/>
        <w:szCs w:val="16"/>
      </w:rPr>
      <w:t xml:space="preserve"> </w:t>
    </w:r>
    <w:r w:rsidRPr="00E50989">
      <w:t xml:space="preserve"> </w:t>
    </w:r>
    <w:r w:rsidRPr="00E50989">
      <w:rPr>
        <w:rFonts w:ascii="Ubuntu Medium" w:hAnsi="Ubuntu Medium"/>
        <w:color w:val="043E71"/>
      </w:rPr>
      <w:t>www.stbu.pl</w:t>
    </w:r>
  </w:p>
  <w:p w14:paraId="5D574C92" w14:textId="410CECB9" w:rsidR="0001078F" w:rsidRDefault="0001078F" w:rsidP="004D2D3F">
    <w:pPr>
      <w:pStyle w:val="Stopka"/>
      <w:rPr>
        <w:color w:val="819EB8"/>
        <w:sz w:val="11"/>
        <w:szCs w:val="11"/>
      </w:rPr>
    </w:pPr>
    <w:r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50EF44BD" wp14:editId="373EC3E3">
          <wp:simplePos x="0" y="0"/>
          <wp:positionH relativeFrom="margin">
            <wp:posOffset>4820285</wp:posOffset>
          </wp:positionH>
          <wp:positionV relativeFrom="paragraph">
            <wp:posOffset>20955</wp:posOffset>
          </wp:positionV>
          <wp:extent cx="587250" cy="324000"/>
          <wp:effectExtent l="0" t="0" r="3810" b="0"/>
          <wp:wrapNone/>
          <wp:docPr id="33" name="Obraz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7250" cy="32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819EB8"/>
        <w:sz w:val="11"/>
        <w:szCs w:val="11"/>
      </w:rPr>
      <w:br/>
    </w:r>
    <w:r w:rsidRPr="001C4045">
      <w:rPr>
        <w:color w:val="819EB8"/>
        <w:sz w:val="11"/>
        <w:szCs w:val="11"/>
      </w:rPr>
      <w:t>STBU Brokerzy Ubezpieczeniowi Sp. z o.o., ul. Rzemieślnicza 33, 81-855 Sopot, Sekretariat 58 555 82 00, e-mail: stbu@stbu.pl</w:t>
    </w:r>
    <w:r>
      <w:rPr>
        <w:color w:val="819EB8"/>
        <w:sz w:val="11"/>
        <w:szCs w:val="11"/>
      </w:rPr>
      <w:t xml:space="preserve">, </w:t>
    </w:r>
    <w:r w:rsidRPr="001C4045">
      <w:rPr>
        <w:color w:val="819EB8"/>
        <w:sz w:val="11"/>
        <w:szCs w:val="11"/>
      </w:rPr>
      <w:t xml:space="preserve">ING Bank Śląski SA., </w:t>
    </w:r>
  </w:p>
  <w:p w14:paraId="792156A6" w14:textId="77777777" w:rsidR="0001078F" w:rsidRPr="001C4045" w:rsidRDefault="0001078F" w:rsidP="004D2D3F">
    <w:pPr>
      <w:pStyle w:val="Stopka"/>
      <w:rPr>
        <w:color w:val="819EB8"/>
        <w:sz w:val="11"/>
        <w:szCs w:val="11"/>
      </w:rPr>
    </w:pPr>
    <w:r w:rsidRPr="001C4045">
      <w:rPr>
        <w:color w:val="819EB8"/>
        <w:sz w:val="11"/>
        <w:szCs w:val="11"/>
      </w:rPr>
      <w:t>nr konta 04 1050 1764 1000 0090 3084 4998, Zezwolenie PUNU nr 385/98, Rejestr brokerów KNF nr 00003, NIP: 585-13-40-951, REGON: 191640955</w:t>
    </w:r>
    <w:r>
      <w:rPr>
        <w:color w:val="819EB8"/>
        <w:sz w:val="11"/>
        <w:szCs w:val="11"/>
      </w:rPr>
      <w:t>,</w:t>
    </w:r>
  </w:p>
  <w:p w14:paraId="0F0627CD" w14:textId="77777777" w:rsidR="0001078F" w:rsidRPr="00994E2E" w:rsidRDefault="0001078F" w:rsidP="004D2D3F">
    <w:pPr>
      <w:pStyle w:val="Stopka"/>
      <w:rPr>
        <w:color w:val="819EB8"/>
        <w:sz w:val="11"/>
        <w:szCs w:val="11"/>
      </w:rPr>
    </w:pPr>
    <w:r w:rsidRPr="001C4045">
      <w:rPr>
        <w:color w:val="819EB8"/>
        <w:sz w:val="11"/>
        <w:szCs w:val="11"/>
      </w:rPr>
      <w:t>KRS 0000090358, Sąd Rejonowy Gdańsk-Północ w Gdańsku, VIII Wydział Gospodarczy Krajowego Rejestru Sądowego, Kapitał Zakładowy: 114.</w:t>
    </w:r>
    <w:r>
      <w:rPr>
        <w:color w:val="819EB8"/>
        <w:sz w:val="11"/>
        <w:szCs w:val="11"/>
      </w:rPr>
      <w:t>260</w:t>
    </w:r>
    <w:r w:rsidRPr="001C4045">
      <w:rPr>
        <w:color w:val="819EB8"/>
        <w:sz w:val="11"/>
        <w:szCs w:val="11"/>
      </w:rPr>
      <w:t xml:space="preserve"> PLN</w:t>
    </w:r>
  </w:p>
  <w:p w14:paraId="163337CC" w14:textId="7A31A2EF" w:rsidR="0001078F" w:rsidRPr="00D15296" w:rsidRDefault="0001078F" w:rsidP="004D2D3F">
    <w:pPr>
      <w:pStyle w:val="Stopka"/>
      <w:jc w:val="right"/>
      <w:rPr>
        <w:sz w:val="16"/>
      </w:rPr>
    </w:pPr>
    <w:r w:rsidRPr="00D15296">
      <w:rPr>
        <w:sz w:val="16"/>
      </w:rPr>
      <w:fldChar w:fldCharType="begin"/>
    </w:r>
    <w:r w:rsidRPr="00D15296">
      <w:rPr>
        <w:sz w:val="16"/>
      </w:rPr>
      <w:instrText>PAGE   \* MERGEFORMAT</w:instrText>
    </w:r>
    <w:r w:rsidRPr="00D15296">
      <w:rPr>
        <w:sz w:val="16"/>
      </w:rPr>
      <w:fldChar w:fldCharType="separate"/>
    </w:r>
    <w:r w:rsidR="00097813">
      <w:rPr>
        <w:noProof/>
        <w:sz w:val="16"/>
      </w:rPr>
      <w:t>1</w:t>
    </w:r>
    <w:r w:rsidRPr="00D15296">
      <w:rPr>
        <w:sz w:val="16"/>
      </w:rPr>
      <w:fldChar w:fldCharType="end"/>
    </w:r>
  </w:p>
  <w:p w14:paraId="45F0442E" w14:textId="77777777" w:rsidR="0001078F" w:rsidRPr="00994E2E" w:rsidRDefault="0001078F" w:rsidP="00994E2E">
    <w:pPr>
      <w:pStyle w:val="Stopka"/>
      <w:rPr>
        <w:color w:val="819EB8"/>
        <w:sz w:val="11"/>
        <w:szCs w:val="1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1E1190" w14:textId="77777777" w:rsidR="00FE57E7" w:rsidRDefault="00FE57E7" w:rsidP="00EF7953">
      <w:pPr>
        <w:spacing w:after="0" w:line="240" w:lineRule="auto"/>
      </w:pPr>
      <w:r>
        <w:separator/>
      </w:r>
    </w:p>
  </w:footnote>
  <w:footnote w:type="continuationSeparator" w:id="0">
    <w:p w14:paraId="0EE863B5" w14:textId="77777777" w:rsidR="00FE57E7" w:rsidRDefault="00FE57E7" w:rsidP="00EF79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A7CF45" w14:textId="77777777" w:rsidR="0001078F" w:rsidRDefault="0001078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4844B843" wp14:editId="4EA226B0">
          <wp:simplePos x="0" y="0"/>
          <wp:positionH relativeFrom="page">
            <wp:posOffset>1304290</wp:posOffset>
          </wp:positionH>
          <wp:positionV relativeFrom="paragraph">
            <wp:posOffset>76200</wp:posOffset>
          </wp:positionV>
          <wp:extent cx="1406622" cy="647700"/>
          <wp:effectExtent l="0" t="0" r="0" b="0"/>
          <wp:wrapNone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Obraz 3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6622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C774FD" w14:textId="602F7915" w:rsidR="0001078F" w:rsidRDefault="0001078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156975" w14:textId="797CA88D" w:rsidR="0001078F" w:rsidRDefault="00386C51">
    <w:pPr>
      <w:pStyle w:val="Nagwek"/>
    </w:pPr>
    <w:del w:id="5" w:author="Filip Jankowski" w:date="2024-11-19T15:47:00Z" w16du:dateUtc="2024-11-19T14:47:00Z">
      <w:r w:rsidDel="00386C51">
        <w:rPr>
          <w:noProof/>
          <w:lang w:eastAsia="pl-PL"/>
        </w:rPr>
        <w:drawing>
          <wp:anchor distT="0" distB="0" distL="114300" distR="114300" simplePos="0" relativeHeight="251664384" behindDoc="1" locked="0" layoutInCell="1" allowOverlap="1" wp14:anchorId="1E843006" wp14:editId="2E2E53BB">
            <wp:simplePos x="0" y="0"/>
            <wp:positionH relativeFrom="page">
              <wp:posOffset>1012190</wp:posOffset>
            </wp:positionH>
            <wp:positionV relativeFrom="paragraph">
              <wp:posOffset>85841</wp:posOffset>
            </wp:positionV>
            <wp:extent cx="1310260" cy="600075"/>
            <wp:effectExtent l="0" t="0" r="4445" b="0"/>
            <wp:wrapNone/>
            <wp:docPr id="32" name="Obraz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Obraz 32"/>
                    <pic:cNvPicPr/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026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del>
    <w:sdt>
      <w:sdtPr>
        <w:id w:val="145093098"/>
        <w:docPartObj>
          <w:docPartGallery w:val="Page Numbers (Margins)"/>
          <w:docPartUnique/>
        </w:docPartObj>
      </w:sdtPr>
      <w:sdtEndPr/>
      <w:sdtContent/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6DEA497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AE53D5"/>
    <w:multiLevelType w:val="multilevel"/>
    <w:tmpl w:val="F44CB1B6"/>
    <w:styleLink w:val="Styl2"/>
    <w:lvl w:ilvl="0">
      <w:start w:val="1"/>
      <w:numFmt w:val="decimal"/>
      <w:lvlText w:val="%1."/>
      <w:lvlJc w:val="left"/>
      <w:pPr>
        <w:ind w:left="360" w:hanging="360"/>
      </w:pPr>
      <w:rPr>
        <w:rFonts w:ascii="Segoe UI" w:eastAsiaTheme="minorHAnsi" w:hAnsi="Segoe UI" w:cs="Segoe UI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3D37316"/>
    <w:multiLevelType w:val="hybridMultilevel"/>
    <w:tmpl w:val="CE76042A"/>
    <w:lvl w:ilvl="0" w:tplc="7B9C7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5AE1FCE"/>
    <w:multiLevelType w:val="hybridMultilevel"/>
    <w:tmpl w:val="C7F6CE9E"/>
    <w:lvl w:ilvl="0" w:tplc="4B4402E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Theme="majorHAnsi" w:eastAsia="Times New Roman" w:hAnsiTheme="majorHAnsi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4B5DFC"/>
    <w:multiLevelType w:val="hybridMultilevel"/>
    <w:tmpl w:val="09263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0F006A"/>
    <w:multiLevelType w:val="hybridMultilevel"/>
    <w:tmpl w:val="C0B0BA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EC22B5"/>
    <w:multiLevelType w:val="multilevel"/>
    <w:tmpl w:val="3ECA2092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eastAsia="Times New Roman" w:hAnsiTheme="majorHAnsi" w:cs="Tahoma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CA00104"/>
    <w:multiLevelType w:val="hybridMultilevel"/>
    <w:tmpl w:val="CA8A91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1C404C"/>
    <w:multiLevelType w:val="hybridMultilevel"/>
    <w:tmpl w:val="020622B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E411EA"/>
    <w:multiLevelType w:val="hybridMultilevel"/>
    <w:tmpl w:val="A26CB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3375C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pacing w:val="-1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9B31F92"/>
    <w:multiLevelType w:val="hybridMultilevel"/>
    <w:tmpl w:val="EFC875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80919"/>
    <w:multiLevelType w:val="multilevel"/>
    <w:tmpl w:val="4AF02C40"/>
    <w:lvl w:ilvl="0">
      <w:start w:val="1"/>
      <w:numFmt w:val="decimal"/>
      <w:lvlText w:val="%1."/>
      <w:lvlJc w:val="left"/>
      <w:pPr>
        <w:ind w:left="1429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  <w:rPr>
        <w:color w:val="000000"/>
      </w:r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1E0261B7"/>
    <w:multiLevelType w:val="hybridMultilevel"/>
    <w:tmpl w:val="CD9A2846"/>
    <w:lvl w:ilvl="0" w:tplc="BE7C55EC">
      <w:start w:val="1"/>
      <w:numFmt w:val="decimal"/>
      <w:lvlText w:val="%1."/>
      <w:lvlJc w:val="left"/>
      <w:pPr>
        <w:ind w:left="1429" w:hanging="360"/>
      </w:pPr>
      <w:rPr>
        <w:rFonts w:ascii="Segoe UI" w:eastAsiaTheme="minorHAnsi" w:hAnsi="Segoe UI" w:cstheme="minorBidi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0B20162"/>
    <w:multiLevelType w:val="hybridMultilevel"/>
    <w:tmpl w:val="9B64C2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50219FC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142A30"/>
    <w:multiLevelType w:val="multilevel"/>
    <w:tmpl w:val="44DC3CB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4F035DF"/>
    <w:multiLevelType w:val="hybridMultilevel"/>
    <w:tmpl w:val="2C701C32"/>
    <w:lvl w:ilvl="0" w:tplc="397470E8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E12CF396">
      <w:start w:val="1"/>
      <w:numFmt w:val="decimal"/>
      <w:lvlText w:val="%2."/>
      <w:lvlJc w:val="left"/>
      <w:pPr>
        <w:ind w:left="1364" w:hanging="360"/>
      </w:pPr>
      <w:rPr>
        <w:rFonts w:cs="Times New Roman" w:hint="default"/>
        <w:b w:val="0"/>
        <w:i w:val="0"/>
        <w:color w:val="auto"/>
      </w:rPr>
    </w:lvl>
    <w:lvl w:ilvl="2" w:tplc="E1668B16">
      <w:start w:val="1"/>
      <w:numFmt w:val="upperLetter"/>
      <w:lvlText w:val="%3."/>
      <w:lvlJc w:val="left"/>
      <w:pPr>
        <w:ind w:left="2264" w:hanging="360"/>
      </w:pPr>
      <w:rPr>
        <w:rFonts w:cs="Times New Roman" w:hint="default"/>
      </w:rPr>
    </w:lvl>
    <w:lvl w:ilvl="3" w:tplc="0AC8F338">
      <w:start w:val="2"/>
      <w:numFmt w:val="decimal"/>
      <w:lvlText w:val="%4."/>
      <w:lvlJc w:val="left"/>
      <w:pPr>
        <w:ind w:left="2804" w:hanging="360"/>
      </w:pPr>
      <w:rPr>
        <w:rFonts w:cs="Times New Roman" w:hint="default"/>
      </w:rPr>
    </w:lvl>
    <w:lvl w:ilvl="4" w:tplc="EB92C726">
      <w:start w:val="1"/>
      <w:numFmt w:val="lowerLetter"/>
      <w:lvlText w:val="%5)"/>
      <w:lvlJc w:val="left"/>
      <w:pPr>
        <w:ind w:left="3524" w:hanging="360"/>
      </w:pPr>
      <w:rPr>
        <w:rFonts w:cs="Times New Roman" w:hint="default"/>
        <w:sz w:val="22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7" w15:restartNumberingAfterBreak="0">
    <w:nsid w:val="25B43035"/>
    <w:multiLevelType w:val="hybridMultilevel"/>
    <w:tmpl w:val="0B2CFF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401722"/>
    <w:multiLevelType w:val="hybridMultilevel"/>
    <w:tmpl w:val="8ADC7D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481EA0"/>
    <w:multiLevelType w:val="hybridMultilevel"/>
    <w:tmpl w:val="56DC8D4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CE3875"/>
    <w:multiLevelType w:val="multilevel"/>
    <w:tmpl w:val="5AB8C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AB40252"/>
    <w:multiLevelType w:val="hybridMultilevel"/>
    <w:tmpl w:val="48460CF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2B4D6273"/>
    <w:multiLevelType w:val="hybridMultilevel"/>
    <w:tmpl w:val="C26EAD52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7C7BDA"/>
    <w:multiLevelType w:val="hybridMultilevel"/>
    <w:tmpl w:val="4C96A6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2C16088D"/>
    <w:multiLevelType w:val="hybridMultilevel"/>
    <w:tmpl w:val="CA8A91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9120DE"/>
    <w:multiLevelType w:val="hybridMultilevel"/>
    <w:tmpl w:val="23EC774C"/>
    <w:lvl w:ilvl="0" w:tplc="6D1E93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2F8545C8"/>
    <w:multiLevelType w:val="hybridMultilevel"/>
    <w:tmpl w:val="06DC9B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DFA9650">
      <w:numFmt w:val="bullet"/>
      <w:lvlText w:val="•"/>
      <w:lvlJc w:val="left"/>
      <w:pPr>
        <w:ind w:left="1790" w:hanging="710"/>
      </w:pPr>
      <w:rPr>
        <w:rFonts w:ascii="Segoe UI" w:eastAsia="Times New Roman" w:hAnsi="Segoe UI" w:cs="Segoe U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26F1638"/>
    <w:multiLevelType w:val="multilevel"/>
    <w:tmpl w:val="303CF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3C43445"/>
    <w:multiLevelType w:val="hybridMultilevel"/>
    <w:tmpl w:val="F7C019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4D05170"/>
    <w:multiLevelType w:val="hybridMultilevel"/>
    <w:tmpl w:val="6F5A2DFC"/>
    <w:lvl w:ilvl="0" w:tplc="ADBC7F70">
      <w:start w:val="1"/>
      <w:numFmt w:val="decimal"/>
      <w:lvlText w:val="%1."/>
      <w:lvlJc w:val="left"/>
      <w:pPr>
        <w:tabs>
          <w:tab w:val="num" w:pos="142"/>
        </w:tabs>
        <w:ind w:left="142" w:firstLine="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359265D6"/>
    <w:multiLevelType w:val="hybridMultilevel"/>
    <w:tmpl w:val="1452E162"/>
    <w:lvl w:ilvl="0" w:tplc="7B9C7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35FD629A"/>
    <w:multiLevelType w:val="hybridMultilevel"/>
    <w:tmpl w:val="33689C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CEE3106"/>
    <w:multiLevelType w:val="hybridMultilevel"/>
    <w:tmpl w:val="CA9E925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DF64CF3"/>
    <w:multiLevelType w:val="multilevel"/>
    <w:tmpl w:val="E368AB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000000" w:themeColor="text1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4" w15:restartNumberingAfterBreak="0">
    <w:nsid w:val="3FEC0F80"/>
    <w:multiLevelType w:val="hybridMultilevel"/>
    <w:tmpl w:val="0F00C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1273259"/>
    <w:multiLevelType w:val="hybridMultilevel"/>
    <w:tmpl w:val="23189E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2B7398C"/>
    <w:multiLevelType w:val="multilevel"/>
    <w:tmpl w:val="E368AB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000000" w:themeColor="text1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7" w15:restartNumberingAfterBreak="0">
    <w:nsid w:val="43183A24"/>
    <w:multiLevelType w:val="hybridMultilevel"/>
    <w:tmpl w:val="CA8A91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5E23767"/>
    <w:multiLevelType w:val="hybridMultilevel"/>
    <w:tmpl w:val="2D02F232"/>
    <w:lvl w:ilvl="0" w:tplc="6D1E93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6060AD8"/>
    <w:multiLevelType w:val="hybridMultilevel"/>
    <w:tmpl w:val="464C25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6D17DDB"/>
    <w:multiLevelType w:val="hybridMultilevel"/>
    <w:tmpl w:val="2D568754"/>
    <w:lvl w:ilvl="0" w:tplc="041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1" w15:restartNumberingAfterBreak="0">
    <w:nsid w:val="4B0658FA"/>
    <w:multiLevelType w:val="hybridMultilevel"/>
    <w:tmpl w:val="1A22DDC0"/>
    <w:lvl w:ilvl="0" w:tplc="232E1022">
      <w:start w:val="1"/>
      <w:numFmt w:val="decimal"/>
      <w:lvlText w:val="%1."/>
      <w:lvlJc w:val="left"/>
      <w:pPr>
        <w:ind w:left="502" w:hanging="360"/>
      </w:pPr>
      <w:rPr>
        <w:rFonts w:cs="Times New Roman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  <w:rPr>
        <w:rFonts w:cs="Times New Roman"/>
      </w:rPr>
    </w:lvl>
  </w:abstractNum>
  <w:abstractNum w:abstractNumId="42" w15:restartNumberingAfterBreak="0">
    <w:nsid w:val="50522073"/>
    <w:multiLevelType w:val="multilevel"/>
    <w:tmpl w:val="2EF4A5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3" w15:restartNumberingAfterBreak="0">
    <w:nsid w:val="52025C2F"/>
    <w:multiLevelType w:val="hybridMultilevel"/>
    <w:tmpl w:val="33F2483A"/>
    <w:lvl w:ilvl="0" w:tplc="6D1E93E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54AC1780"/>
    <w:multiLevelType w:val="hybridMultilevel"/>
    <w:tmpl w:val="A0905252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550572C5"/>
    <w:multiLevelType w:val="multilevel"/>
    <w:tmpl w:val="8CA61D12"/>
    <w:lvl w:ilvl="0">
      <w:start w:val="1"/>
      <w:numFmt w:val="decimal"/>
      <w:lvlText w:val="%1."/>
      <w:lvlJc w:val="left"/>
      <w:pPr>
        <w:ind w:left="360" w:hanging="360"/>
      </w:pPr>
      <w:rPr>
        <w:rFonts w:ascii="Segoe UI" w:eastAsia="Times New Roman" w:hAnsi="Segoe UI" w:cs="Segoe UI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spacing w:val="-1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</w:lvl>
    <w:lvl w:ilvl="3">
      <w:start w:val="1"/>
      <w:numFmt w:val="decimal"/>
      <w:isLgl/>
      <w:lvlText w:val="%1.%2.%3.%4."/>
      <w:lvlJc w:val="left"/>
      <w:pPr>
        <w:ind w:left="2358" w:hanging="1080"/>
      </w:pPr>
    </w:lvl>
    <w:lvl w:ilvl="4">
      <w:start w:val="1"/>
      <w:numFmt w:val="decimal"/>
      <w:isLgl/>
      <w:lvlText w:val="%1.%2.%3.%4.%5."/>
      <w:lvlJc w:val="left"/>
      <w:pPr>
        <w:ind w:left="2784" w:hanging="1080"/>
      </w:pPr>
    </w:lvl>
    <w:lvl w:ilvl="5">
      <w:start w:val="1"/>
      <w:numFmt w:val="decimal"/>
      <w:isLgl/>
      <w:lvlText w:val="%1.%2.%3.%4.%5.%6."/>
      <w:lvlJc w:val="left"/>
      <w:pPr>
        <w:ind w:left="3570" w:hanging="1440"/>
      </w:pPr>
    </w:lvl>
    <w:lvl w:ilvl="6">
      <w:start w:val="1"/>
      <w:numFmt w:val="decimal"/>
      <w:isLgl/>
      <w:lvlText w:val="%1.%2.%3.%4.%5.%6.%7."/>
      <w:lvlJc w:val="left"/>
      <w:pPr>
        <w:ind w:left="3996" w:hanging="1440"/>
      </w:p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</w:lvl>
  </w:abstractNum>
  <w:abstractNum w:abstractNumId="46" w15:restartNumberingAfterBreak="0">
    <w:nsid w:val="56AD6D4A"/>
    <w:multiLevelType w:val="hybridMultilevel"/>
    <w:tmpl w:val="326809B0"/>
    <w:lvl w:ilvl="0" w:tplc="09009C2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6BB01B3"/>
    <w:multiLevelType w:val="hybridMultilevel"/>
    <w:tmpl w:val="C3844BB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592C2E9F"/>
    <w:multiLevelType w:val="hybridMultilevel"/>
    <w:tmpl w:val="8C200C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95D7EA0"/>
    <w:multiLevelType w:val="multilevel"/>
    <w:tmpl w:val="44FC000A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Calibri" w:hAnsi="Tahoma" w:cs="Tahoma"/>
      </w:rPr>
    </w:lvl>
    <w:lvl w:ilvl="1">
      <w:start w:val="1"/>
      <w:numFmt w:val="lowerLetter"/>
      <w:lvlText w:val="%2)"/>
      <w:lvlJc w:val="left"/>
      <w:pPr>
        <w:ind w:left="1353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AA35E2F"/>
    <w:multiLevelType w:val="hybridMultilevel"/>
    <w:tmpl w:val="DF3CC0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AA53969"/>
    <w:multiLevelType w:val="hybridMultilevel"/>
    <w:tmpl w:val="459248BE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2" w15:restartNumberingAfterBreak="0">
    <w:nsid w:val="5C6E25FB"/>
    <w:multiLevelType w:val="hybridMultilevel"/>
    <w:tmpl w:val="6AAE01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EE705DA"/>
    <w:multiLevelType w:val="hybridMultilevel"/>
    <w:tmpl w:val="9E1C2B8C"/>
    <w:lvl w:ilvl="0" w:tplc="BE7C55EC">
      <w:start w:val="1"/>
      <w:numFmt w:val="decimal"/>
      <w:lvlText w:val="%1."/>
      <w:lvlJc w:val="left"/>
      <w:pPr>
        <w:ind w:left="1429" w:hanging="360"/>
      </w:pPr>
      <w:rPr>
        <w:rFonts w:ascii="Segoe UI" w:eastAsiaTheme="minorHAnsi" w:hAnsi="Segoe UI" w:cstheme="minorBidi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54" w15:restartNumberingAfterBreak="0">
    <w:nsid w:val="60480019"/>
    <w:multiLevelType w:val="hybridMultilevel"/>
    <w:tmpl w:val="CD9A2846"/>
    <w:lvl w:ilvl="0" w:tplc="BE7C55EC">
      <w:start w:val="1"/>
      <w:numFmt w:val="decimal"/>
      <w:lvlText w:val="%1."/>
      <w:lvlJc w:val="left"/>
      <w:pPr>
        <w:ind w:left="1429" w:hanging="360"/>
      </w:pPr>
      <w:rPr>
        <w:rFonts w:ascii="Segoe UI" w:eastAsiaTheme="minorHAnsi" w:hAnsi="Segoe UI" w:cstheme="minorBidi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55" w15:restartNumberingAfterBreak="0">
    <w:nsid w:val="640966C4"/>
    <w:multiLevelType w:val="multilevel"/>
    <w:tmpl w:val="104EEC16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ascii="Symbol" w:hAnsi="Symbol" w:hint="default"/>
        <w:sz w:val="20"/>
      </w:rPr>
    </w:lvl>
  </w:abstractNum>
  <w:abstractNum w:abstractNumId="56" w15:restartNumberingAfterBreak="0">
    <w:nsid w:val="66BE671C"/>
    <w:multiLevelType w:val="hybridMultilevel"/>
    <w:tmpl w:val="B21EB4F0"/>
    <w:name w:val="WW8Num9123"/>
    <w:lvl w:ilvl="0" w:tplc="C33C6436">
      <w:start w:val="1"/>
      <w:numFmt w:val="lowerLetter"/>
      <w:lvlText w:val="%1)"/>
      <w:lvlJc w:val="left"/>
      <w:pPr>
        <w:ind w:left="32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7310C69"/>
    <w:multiLevelType w:val="hybridMultilevel"/>
    <w:tmpl w:val="CA9E92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8777BFD"/>
    <w:multiLevelType w:val="hybridMultilevel"/>
    <w:tmpl w:val="F84899CA"/>
    <w:name w:val="WW8Num912"/>
    <w:lvl w:ilvl="0" w:tplc="04150017">
      <w:start w:val="1"/>
      <w:numFmt w:val="lowerLetter"/>
      <w:lvlText w:val="%1)"/>
      <w:lvlJc w:val="left"/>
      <w:pPr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59" w15:restartNumberingAfterBreak="0">
    <w:nsid w:val="6B8A66F3"/>
    <w:multiLevelType w:val="hybridMultilevel"/>
    <w:tmpl w:val="DF845E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ECD768A"/>
    <w:multiLevelType w:val="hybridMultilevel"/>
    <w:tmpl w:val="B9BACD4A"/>
    <w:lvl w:ilvl="0" w:tplc="7B9C7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1" w15:restartNumberingAfterBreak="0">
    <w:nsid w:val="6F3801DC"/>
    <w:multiLevelType w:val="multilevel"/>
    <w:tmpl w:val="DC1A79A0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62" w15:restartNumberingAfterBreak="0">
    <w:nsid w:val="711D24B8"/>
    <w:multiLevelType w:val="hybridMultilevel"/>
    <w:tmpl w:val="DF80EB70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3" w15:restartNumberingAfterBreak="0">
    <w:nsid w:val="712272F2"/>
    <w:multiLevelType w:val="multilevel"/>
    <w:tmpl w:val="E5F8099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ascii="Symbol" w:hAnsi="Symbol" w:hint="default"/>
        <w:sz w:val="20"/>
      </w:rPr>
    </w:lvl>
  </w:abstractNum>
  <w:abstractNum w:abstractNumId="64" w15:restartNumberingAfterBreak="0">
    <w:nsid w:val="74150CEB"/>
    <w:multiLevelType w:val="hybridMultilevel"/>
    <w:tmpl w:val="B89601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6352D2C"/>
    <w:multiLevelType w:val="hybridMultilevel"/>
    <w:tmpl w:val="5A5AC4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65E4484"/>
    <w:multiLevelType w:val="hybridMultilevel"/>
    <w:tmpl w:val="7DACCF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75E17EE"/>
    <w:multiLevelType w:val="multilevel"/>
    <w:tmpl w:val="D5246600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ascii="Symbol" w:hAnsi="Symbol" w:hint="default"/>
        <w:sz w:val="20"/>
      </w:rPr>
    </w:lvl>
  </w:abstractNum>
  <w:abstractNum w:abstractNumId="68" w15:restartNumberingAfterBreak="0">
    <w:nsid w:val="7D492C10"/>
    <w:multiLevelType w:val="multilevel"/>
    <w:tmpl w:val="3D125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59792637">
    <w:abstractNumId w:val="8"/>
  </w:num>
  <w:num w:numId="2" w16cid:durableId="523059427">
    <w:abstractNumId w:val="22"/>
  </w:num>
  <w:num w:numId="3" w16cid:durableId="1946959125">
    <w:abstractNumId w:val="61"/>
  </w:num>
  <w:num w:numId="4" w16cid:durableId="1436632665">
    <w:abstractNumId w:val="30"/>
  </w:num>
  <w:num w:numId="5" w16cid:durableId="117533425">
    <w:abstractNumId w:val="46"/>
  </w:num>
  <w:num w:numId="6" w16cid:durableId="2072120911">
    <w:abstractNumId w:val="11"/>
  </w:num>
  <w:num w:numId="7" w16cid:durableId="689451349">
    <w:abstractNumId w:val="17"/>
  </w:num>
  <w:num w:numId="8" w16cid:durableId="1520504911">
    <w:abstractNumId w:val="53"/>
  </w:num>
  <w:num w:numId="9" w16cid:durableId="1367410124">
    <w:abstractNumId w:val="59"/>
  </w:num>
  <w:num w:numId="10" w16cid:durableId="1617711608">
    <w:abstractNumId w:val="2"/>
  </w:num>
  <w:num w:numId="11" w16cid:durableId="1809546880">
    <w:abstractNumId w:val="4"/>
  </w:num>
  <w:num w:numId="12" w16cid:durableId="255477628">
    <w:abstractNumId w:val="42"/>
  </w:num>
  <w:num w:numId="13" w16cid:durableId="820197315">
    <w:abstractNumId w:val="65"/>
  </w:num>
  <w:num w:numId="14" w16cid:durableId="1391031829">
    <w:abstractNumId w:val="39"/>
  </w:num>
  <w:num w:numId="15" w16cid:durableId="1832212745">
    <w:abstractNumId w:val="14"/>
  </w:num>
  <w:num w:numId="16" w16cid:durableId="1586065200">
    <w:abstractNumId w:val="35"/>
  </w:num>
  <w:num w:numId="17" w16cid:durableId="813986633">
    <w:abstractNumId w:val="19"/>
  </w:num>
  <w:num w:numId="18" w16cid:durableId="968783621">
    <w:abstractNumId w:val="34"/>
  </w:num>
  <w:num w:numId="19" w16cid:durableId="917253592">
    <w:abstractNumId w:val="9"/>
  </w:num>
  <w:num w:numId="20" w16cid:durableId="913514657">
    <w:abstractNumId w:val="31"/>
  </w:num>
  <w:num w:numId="21" w16cid:durableId="1254435362">
    <w:abstractNumId w:val="60"/>
  </w:num>
  <w:num w:numId="22" w16cid:durableId="962728701">
    <w:abstractNumId w:val="20"/>
  </w:num>
  <w:num w:numId="23" w16cid:durableId="1140264911">
    <w:abstractNumId w:val="68"/>
  </w:num>
  <w:num w:numId="24" w16cid:durableId="1080524460">
    <w:abstractNumId w:val="27"/>
  </w:num>
  <w:num w:numId="25" w16cid:durableId="1395352593">
    <w:abstractNumId w:val="18"/>
  </w:num>
  <w:num w:numId="26" w16cid:durableId="702705203">
    <w:abstractNumId w:val="44"/>
  </w:num>
  <w:num w:numId="27" w16cid:durableId="701832234">
    <w:abstractNumId w:val="1"/>
  </w:num>
  <w:num w:numId="28" w16cid:durableId="1383216322">
    <w:abstractNumId w:val="28"/>
  </w:num>
  <w:num w:numId="29" w16cid:durableId="1850177332">
    <w:abstractNumId w:val="36"/>
  </w:num>
  <w:num w:numId="30" w16cid:durableId="1492913510">
    <w:abstractNumId w:val="37"/>
  </w:num>
  <w:num w:numId="31" w16cid:durableId="620301568">
    <w:abstractNumId w:val="33"/>
  </w:num>
  <w:num w:numId="32" w16cid:durableId="1214342052">
    <w:abstractNumId w:val="26"/>
  </w:num>
  <w:num w:numId="33" w16cid:durableId="1151554212">
    <w:abstractNumId w:val="24"/>
  </w:num>
  <w:num w:numId="34" w16cid:durableId="1439527004">
    <w:abstractNumId w:val="7"/>
  </w:num>
  <w:num w:numId="35" w16cid:durableId="1575894453">
    <w:abstractNumId w:val="13"/>
  </w:num>
  <w:num w:numId="36" w16cid:durableId="1473249901">
    <w:abstractNumId w:val="62"/>
  </w:num>
  <w:num w:numId="37" w16cid:durableId="428742569">
    <w:abstractNumId w:val="40"/>
  </w:num>
  <w:num w:numId="38" w16cid:durableId="1970627643">
    <w:abstractNumId w:val="54"/>
  </w:num>
  <w:num w:numId="39" w16cid:durableId="1947540736">
    <w:abstractNumId w:val="51"/>
  </w:num>
  <w:num w:numId="40" w16cid:durableId="145837436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406459690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615140162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89631475">
    <w:abstractNumId w:val="57"/>
  </w:num>
  <w:num w:numId="44" w16cid:durableId="48740509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850919845">
    <w:abstractNumId w:val="64"/>
  </w:num>
  <w:num w:numId="46" w16cid:durableId="162169261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34782611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200871331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271087488">
    <w:abstractNumId w:val="0"/>
  </w:num>
  <w:num w:numId="50" w16cid:durableId="904879577">
    <w:abstractNumId w:val="50"/>
  </w:num>
  <w:num w:numId="51" w16cid:durableId="1281693212">
    <w:abstractNumId w:val="66"/>
  </w:num>
  <w:num w:numId="52" w16cid:durableId="1437287195">
    <w:abstractNumId w:val="25"/>
  </w:num>
  <w:num w:numId="53" w16cid:durableId="480774890">
    <w:abstractNumId w:val="47"/>
  </w:num>
  <w:num w:numId="54" w16cid:durableId="903488557">
    <w:abstractNumId w:val="5"/>
  </w:num>
  <w:num w:numId="55" w16cid:durableId="1367827087">
    <w:abstractNumId w:val="43"/>
  </w:num>
  <w:num w:numId="56" w16cid:durableId="1720473858">
    <w:abstractNumId w:val="48"/>
  </w:num>
  <w:num w:numId="57" w16cid:durableId="1970086471">
    <w:abstractNumId w:val="21"/>
  </w:num>
  <w:num w:numId="58" w16cid:durableId="534392572">
    <w:abstractNumId w:val="38"/>
  </w:num>
  <w:num w:numId="59" w16cid:durableId="1433083564">
    <w:abstractNumId w:val="52"/>
  </w:num>
  <w:num w:numId="60" w16cid:durableId="1972982033">
    <w:abstractNumId w:val="32"/>
  </w:num>
  <w:num w:numId="61" w16cid:durableId="503861424">
    <w:abstractNumId w:val="45"/>
  </w:num>
  <w:num w:numId="62" w16cid:durableId="1627619246">
    <w:abstractNumId w:val="10"/>
  </w:num>
  <w:num w:numId="63" w16cid:durableId="1484809248">
    <w:abstractNumId w:val="16"/>
  </w:num>
  <w:num w:numId="64" w16cid:durableId="395324996">
    <w:abstractNumId w:val="3"/>
  </w:num>
  <w:num w:numId="65" w16cid:durableId="837382651">
    <w:abstractNumId w:val="6"/>
  </w:num>
  <w:num w:numId="66" w16cid:durableId="1726568182">
    <w:abstractNumId w:val="15"/>
  </w:num>
  <w:num w:numId="67" w16cid:durableId="1656839885">
    <w:abstractNumId w:val="63"/>
  </w:num>
  <w:num w:numId="68" w16cid:durableId="811752566">
    <w:abstractNumId w:val="67"/>
  </w:num>
  <w:num w:numId="69" w16cid:durableId="1223058114">
    <w:abstractNumId w:val="55"/>
  </w:num>
  <w:numIdMacAtCleanup w:val="6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Filip Jankowski">
    <w15:presenceInfo w15:providerId="AD" w15:userId="S-1-5-21-3449639118-1850065773-281080630-111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CB2"/>
    <w:rsid w:val="00000139"/>
    <w:rsid w:val="0000410D"/>
    <w:rsid w:val="00005C74"/>
    <w:rsid w:val="00007B7C"/>
    <w:rsid w:val="0001078F"/>
    <w:rsid w:val="00011B82"/>
    <w:rsid w:val="0001257D"/>
    <w:rsid w:val="00013D0B"/>
    <w:rsid w:val="00013DE2"/>
    <w:rsid w:val="000203FD"/>
    <w:rsid w:val="00024FFB"/>
    <w:rsid w:val="00027E31"/>
    <w:rsid w:val="00030E92"/>
    <w:rsid w:val="0003740D"/>
    <w:rsid w:val="00045FE5"/>
    <w:rsid w:val="000501DB"/>
    <w:rsid w:val="00050755"/>
    <w:rsid w:val="00054CEF"/>
    <w:rsid w:val="00064BC6"/>
    <w:rsid w:val="000651C7"/>
    <w:rsid w:val="00081EE2"/>
    <w:rsid w:val="00082026"/>
    <w:rsid w:val="00097813"/>
    <w:rsid w:val="000A40D2"/>
    <w:rsid w:val="000B0E26"/>
    <w:rsid w:val="000B3D49"/>
    <w:rsid w:val="000B51FE"/>
    <w:rsid w:val="000B68EC"/>
    <w:rsid w:val="000B7A8B"/>
    <w:rsid w:val="000D170D"/>
    <w:rsid w:val="000D1CB9"/>
    <w:rsid w:val="000D5232"/>
    <w:rsid w:val="000E0809"/>
    <w:rsid w:val="000F2BAC"/>
    <w:rsid w:val="000F4D6A"/>
    <w:rsid w:val="000F5599"/>
    <w:rsid w:val="000F6B3D"/>
    <w:rsid w:val="00101812"/>
    <w:rsid w:val="00122E1E"/>
    <w:rsid w:val="00125547"/>
    <w:rsid w:val="00141684"/>
    <w:rsid w:val="00142494"/>
    <w:rsid w:val="00144BC4"/>
    <w:rsid w:val="0015131E"/>
    <w:rsid w:val="001529AE"/>
    <w:rsid w:val="00152FF0"/>
    <w:rsid w:val="001539C3"/>
    <w:rsid w:val="00154A2A"/>
    <w:rsid w:val="001571B1"/>
    <w:rsid w:val="001627CF"/>
    <w:rsid w:val="001641A1"/>
    <w:rsid w:val="0017321F"/>
    <w:rsid w:val="00173E64"/>
    <w:rsid w:val="00174C85"/>
    <w:rsid w:val="00176BC5"/>
    <w:rsid w:val="001806F6"/>
    <w:rsid w:val="00194297"/>
    <w:rsid w:val="001946A1"/>
    <w:rsid w:val="0019480B"/>
    <w:rsid w:val="001A541F"/>
    <w:rsid w:val="001B66FE"/>
    <w:rsid w:val="001C00BC"/>
    <w:rsid w:val="001C1339"/>
    <w:rsid w:val="001C4045"/>
    <w:rsid w:val="001C73E5"/>
    <w:rsid w:val="001D113B"/>
    <w:rsid w:val="001D5397"/>
    <w:rsid w:val="001D6D62"/>
    <w:rsid w:val="001E0A51"/>
    <w:rsid w:val="001E1278"/>
    <w:rsid w:val="00201FCD"/>
    <w:rsid w:val="0021060B"/>
    <w:rsid w:val="002213B0"/>
    <w:rsid w:val="002255A9"/>
    <w:rsid w:val="00226219"/>
    <w:rsid w:val="00230DAA"/>
    <w:rsid w:val="00234371"/>
    <w:rsid w:val="0023458B"/>
    <w:rsid w:val="002432AC"/>
    <w:rsid w:val="00256CEE"/>
    <w:rsid w:val="00261D30"/>
    <w:rsid w:val="0026409B"/>
    <w:rsid w:val="00277960"/>
    <w:rsid w:val="00280CEC"/>
    <w:rsid w:val="00280E0D"/>
    <w:rsid w:val="00285E7B"/>
    <w:rsid w:val="002965B9"/>
    <w:rsid w:val="002A0A78"/>
    <w:rsid w:val="002A42E6"/>
    <w:rsid w:val="002B22EE"/>
    <w:rsid w:val="002B420A"/>
    <w:rsid w:val="002C60EB"/>
    <w:rsid w:val="002C6364"/>
    <w:rsid w:val="002D110B"/>
    <w:rsid w:val="002E259A"/>
    <w:rsid w:val="002E450C"/>
    <w:rsid w:val="002F0D22"/>
    <w:rsid w:val="002F52C1"/>
    <w:rsid w:val="00310873"/>
    <w:rsid w:val="00316653"/>
    <w:rsid w:val="00321D28"/>
    <w:rsid w:val="00324D75"/>
    <w:rsid w:val="003338C8"/>
    <w:rsid w:val="003379C8"/>
    <w:rsid w:val="00340C34"/>
    <w:rsid w:val="003459F4"/>
    <w:rsid w:val="0034607D"/>
    <w:rsid w:val="00352B10"/>
    <w:rsid w:val="0035388A"/>
    <w:rsid w:val="0035603C"/>
    <w:rsid w:val="00362538"/>
    <w:rsid w:val="00362F43"/>
    <w:rsid w:val="00364AD3"/>
    <w:rsid w:val="00370386"/>
    <w:rsid w:val="00374C43"/>
    <w:rsid w:val="00383656"/>
    <w:rsid w:val="00386C51"/>
    <w:rsid w:val="0039730D"/>
    <w:rsid w:val="003A25E3"/>
    <w:rsid w:val="003A7370"/>
    <w:rsid w:val="003B2B81"/>
    <w:rsid w:val="003B7768"/>
    <w:rsid w:val="003C4214"/>
    <w:rsid w:val="003D51AF"/>
    <w:rsid w:val="003D6B14"/>
    <w:rsid w:val="003E1CDA"/>
    <w:rsid w:val="003E1E57"/>
    <w:rsid w:val="003E454E"/>
    <w:rsid w:val="003F369A"/>
    <w:rsid w:val="003F7773"/>
    <w:rsid w:val="00412627"/>
    <w:rsid w:val="0041504B"/>
    <w:rsid w:val="0041699A"/>
    <w:rsid w:val="004217F9"/>
    <w:rsid w:val="004275C3"/>
    <w:rsid w:val="0047030B"/>
    <w:rsid w:val="00486DEA"/>
    <w:rsid w:val="0049484D"/>
    <w:rsid w:val="0049740F"/>
    <w:rsid w:val="004B3840"/>
    <w:rsid w:val="004C04C7"/>
    <w:rsid w:val="004C31BF"/>
    <w:rsid w:val="004D2216"/>
    <w:rsid w:val="004D2D3F"/>
    <w:rsid w:val="004D6818"/>
    <w:rsid w:val="004E08D7"/>
    <w:rsid w:val="004E4235"/>
    <w:rsid w:val="004F3BE4"/>
    <w:rsid w:val="00513583"/>
    <w:rsid w:val="005212F4"/>
    <w:rsid w:val="00534A34"/>
    <w:rsid w:val="005370F9"/>
    <w:rsid w:val="00537580"/>
    <w:rsid w:val="00541827"/>
    <w:rsid w:val="00544080"/>
    <w:rsid w:val="00565520"/>
    <w:rsid w:val="00576062"/>
    <w:rsid w:val="0057754B"/>
    <w:rsid w:val="0058404D"/>
    <w:rsid w:val="005A25E8"/>
    <w:rsid w:val="005A40DB"/>
    <w:rsid w:val="005C5857"/>
    <w:rsid w:val="005D10F4"/>
    <w:rsid w:val="005D76EB"/>
    <w:rsid w:val="005E428E"/>
    <w:rsid w:val="005E60A6"/>
    <w:rsid w:val="005E636F"/>
    <w:rsid w:val="005F3C20"/>
    <w:rsid w:val="006069FA"/>
    <w:rsid w:val="006159FE"/>
    <w:rsid w:val="0061680A"/>
    <w:rsid w:val="00634EC7"/>
    <w:rsid w:val="00637260"/>
    <w:rsid w:val="00643A65"/>
    <w:rsid w:val="0064427B"/>
    <w:rsid w:val="00654A5B"/>
    <w:rsid w:val="0065734D"/>
    <w:rsid w:val="00660193"/>
    <w:rsid w:val="00662102"/>
    <w:rsid w:val="00663C97"/>
    <w:rsid w:val="00664606"/>
    <w:rsid w:val="0066507E"/>
    <w:rsid w:val="00667915"/>
    <w:rsid w:val="00672DA4"/>
    <w:rsid w:val="00674AAA"/>
    <w:rsid w:val="00683F0B"/>
    <w:rsid w:val="00687B0F"/>
    <w:rsid w:val="00691C5A"/>
    <w:rsid w:val="006940C5"/>
    <w:rsid w:val="0069705E"/>
    <w:rsid w:val="006B0C24"/>
    <w:rsid w:val="006B0EF0"/>
    <w:rsid w:val="006B7006"/>
    <w:rsid w:val="006C0200"/>
    <w:rsid w:val="006C621C"/>
    <w:rsid w:val="006D1DD4"/>
    <w:rsid w:val="006D2076"/>
    <w:rsid w:val="006D39C3"/>
    <w:rsid w:val="006D671C"/>
    <w:rsid w:val="006E07D3"/>
    <w:rsid w:val="006E0EA7"/>
    <w:rsid w:val="006F6A77"/>
    <w:rsid w:val="006F7B1A"/>
    <w:rsid w:val="00702061"/>
    <w:rsid w:val="0070270C"/>
    <w:rsid w:val="0070413D"/>
    <w:rsid w:val="007045A5"/>
    <w:rsid w:val="00705650"/>
    <w:rsid w:val="007433C7"/>
    <w:rsid w:val="00752AA3"/>
    <w:rsid w:val="007578E8"/>
    <w:rsid w:val="00764D86"/>
    <w:rsid w:val="00770C93"/>
    <w:rsid w:val="00772710"/>
    <w:rsid w:val="0078304E"/>
    <w:rsid w:val="00787C80"/>
    <w:rsid w:val="007905E2"/>
    <w:rsid w:val="007919EC"/>
    <w:rsid w:val="0079214B"/>
    <w:rsid w:val="007C13A3"/>
    <w:rsid w:val="007C4841"/>
    <w:rsid w:val="007E72E1"/>
    <w:rsid w:val="007F34A3"/>
    <w:rsid w:val="007F78AC"/>
    <w:rsid w:val="008005EE"/>
    <w:rsid w:val="00805EDF"/>
    <w:rsid w:val="00806490"/>
    <w:rsid w:val="008116D4"/>
    <w:rsid w:val="00816381"/>
    <w:rsid w:val="00820BBD"/>
    <w:rsid w:val="00835A6E"/>
    <w:rsid w:val="00840148"/>
    <w:rsid w:val="0084218D"/>
    <w:rsid w:val="00847D49"/>
    <w:rsid w:val="00855049"/>
    <w:rsid w:val="008615FE"/>
    <w:rsid w:val="00863EE2"/>
    <w:rsid w:val="00864098"/>
    <w:rsid w:val="00872764"/>
    <w:rsid w:val="008802AF"/>
    <w:rsid w:val="0088586F"/>
    <w:rsid w:val="008942F0"/>
    <w:rsid w:val="008968C8"/>
    <w:rsid w:val="008B2A20"/>
    <w:rsid w:val="008B45E8"/>
    <w:rsid w:val="008C453E"/>
    <w:rsid w:val="008C4599"/>
    <w:rsid w:val="008D5F41"/>
    <w:rsid w:val="008D7280"/>
    <w:rsid w:val="008D7DA1"/>
    <w:rsid w:val="008E18AD"/>
    <w:rsid w:val="008F3125"/>
    <w:rsid w:val="008F6042"/>
    <w:rsid w:val="008F7E27"/>
    <w:rsid w:val="00901026"/>
    <w:rsid w:val="00903B90"/>
    <w:rsid w:val="009074A4"/>
    <w:rsid w:val="00912425"/>
    <w:rsid w:val="00917A10"/>
    <w:rsid w:val="0092246A"/>
    <w:rsid w:val="009239EA"/>
    <w:rsid w:val="00924172"/>
    <w:rsid w:val="0092542F"/>
    <w:rsid w:val="00930E3D"/>
    <w:rsid w:val="0093217B"/>
    <w:rsid w:val="00941BF3"/>
    <w:rsid w:val="0095379B"/>
    <w:rsid w:val="00964FDB"/>
    <w:rsid w:val="00966EE8"/>
    <w:rsid w:val="009811B1"/>
    <w:rsid w:val="009823A8"/>
    <w:rsid w:val="009849F5"/>
    <w:rsid w:val="00992E76"/>
    <w:rsid w:val="009949AA"/>
    <w:rsid w:val="00994E2E"/>
    <w:rsid w:val="00997F6D"/>
    <w:rsid w:val="009A114D"/>
    <w:rsid w:val="009A17B1"/>
    <w:rsid w:val="009A1954"/>
    <w:rsid w:val="009B09E0"/>
    <w:rsid w:val="009C2496"/>
    <w:rsid w:val="009C5D32"/>
    <w:rsid w:val="009D1328"/>
    <w:rsid w:val="009E4FF7"/>
    <w:rsid w:val="009E5897"/>
    <w:rsid w:val="00A02EB8"/>
    <w:rsid w:val="00A13A1F"/>
    <w:rsid w:val="00A16E63"/>
    <w:rsid w:val="00A23C13"/>
    <w:rsid w:val="00A25C00"/>
    <w:rsid w:val="00A27780"/>
    <w:rsid w:val="00A336F8"/>
    <w:rsid w:val="00A44B16"/>
    <w:rsid w:val="00A465AD"/>
    <w:rsid w:val="00A524F0"/>
    <w:rsid w:val="00A545DF"/>
    <w:rsid w:val="00A57EA2"/>
    <w:rsid w:val="00A61EF6"/>
    <w:rsid w:val="00A643EF"/>
    <w:rsid w:val="00A726CB"/>
    <w:rsid w:val="00A7273B"/>
    <w:rsid w:val="00A864B2"/>
    <w:rsid w:val="00A87386"/>
    <w:rsid w:val="00A91A9F"/>
    <w:rsid w:val="00AA11D9"/>
    <w:rsid w:val="00AA1DFF"/>
    <w:rsid w:val="00AB47E1"/>
    <w:rsid w:val="00AB4BAF"/>
    <w:rsid w:val="00AB5043"/>
    <w:rsid w:val="00AB5B46"/>
    <w:rsid w:val="00AC0799"/>
    <w:rsid w:val="00AC673E"/>
    <w:rsid w:val="00AC7314"/>
    <w:rsid w:val="00AD1443"/>
    <w:rsid w:val="00AD6546"/>
    <w:rsid w:val="00AE1B30"/>
    <w:rsid w:val="00AF01D4"/>
    <w:rsid w:val="00AF7817"/>
    <w:rsid w:val="00B00D09"/>
    <w:rsid w:val="00B07181"/>
    <w:rsid w:val="00B15649"/>
    <w:rsid w:val="00B172C7"/>
    <w:rsid w:val="00B320BA"/>
    <w:rsid w:val="00B34B2C"/>
    <w:rsid w:val="00B45A3C"/>
    <w:rsid w:val="00B51963"/>
    <w:rsid w:val="00B5764D"/>
    <w:rsid w:val="00B67C4A"/>
    <w:rsid w:val="00B70700"/>
    <w:rsid w:val="00B72348"/>
    <w:rsid w:val="00B77117"/>
    <w:rsid w:val="00B81ACA"/>
    <w:rsid w:val="00B92B82"/>
    <w:rsid w:val="00B9327D"/>
    <w:rsid w:val="00BA5701"/>
    <w:rsid w:val="00BA5C5B"/>
    <w:rsid w:val="00BB506A"/>
    <w:rsid w:val="00BB5901"/>
    <w:rsid w:val="00BE358E"/>
    <w:rsid w:val="00BE3E7E"/>
    <w:rsid w:val="00BF31D1"/>
    <w:rsid w:val="00BF3560"/>
    <w:rsid w:val="00BF542C"/>
    <w:rsid w:val="00C01387"/>
    <w:rsid w:val="00C02F62"/>
    <w:rsid w:val="00C24E0D"/>
    <w:rsid w:val="00C27D41"/>
    <w:rsid w:val="00C351ED"/>
    <w:rsid w:val="00C37392"/>
    <w:rsid w:val="00C50FBF"/>
    <w:rsid w:val="00C57FE4"/>
    <w:rsid w:val="00C70117"/>
    <w:rsid w:val="00C72CB2"/>
    <w:rsid w:val="00C730F7"/>
    <w:rsid w:val="00C80664"/>
    <w:rsid w:val="00C8103D"/>
    <w:rsid w:val="00C82E06"/>
    <w:rsid w:val="00C845A0"/>
    <w:rsid w:val="00C944F5"/>
    <w:rsid w:val="00C97D22"/>
    <w:rsid w:val="00CA4223"/>
    <w:rsid w:val="00CC0B68"/>
    <w:rsid w:val="00CD57D5"/>
    <w:rsid w:val="00CE2E3C"/>
    <w:rsid w:val="00CF30B5"/>
    <w:rsid w:val="00CF7BEF"/>
    <w:rsid w:val="00D025A6"/>
    <w:rsid w:val="00D064C8"/>
    <w:rsid w:val="00D07D33"/>
    <w:rsid w:val="00D14183"/>
    <w:rsid w:val="00D15296"/>
    <w:rsid w:val="00D15E04"/>
    <w:rsid w:val="00D319E0"/>
    <w:rsid w:val="00D34D3B"/>
    <w:rsid w:val="00D34EA0"/>
    <w:rsid w:val="00D463B6"/>
    <w:rsid w:val="00D7458F"/>
    <w:rsid w:val="00D77EAC"/>
    <w:rsid w:val="00D86B1B"/>
    <w:rsid w:val="00D9366F"/>
    <w:rsid w:val="00D9414F"/>
    <w:rsid w:val="00DA5136"/>
    <w:rsid w:val="00DC1412"/>
    <w:rsid w:val="00DC175C"/>
    <w:rsid w:val="00DD665C"/>
    <w:rsid w:val="00DE2065"/>
    <w:rsid w:val="00E33DBD"/>
    <w:rsid w:val="00E349AE"/>
    <w:rsid w:val="00E37608"/>
    <w:rsid w:val="00E43817"/>
    <w:rsid w:val="00E4402E"/>
    <w:rsid w:val="00E50989"/>
    <w:rsid w:val="00E54F87"/>
    <w:rsid w:val="00E56139"/>
    <w:rsid w:val="00E62A52"/>
    <w:rsid w:val="00E7220C"/>
    <w:rsid w:val="00E755B9"/>
    <w:rsid w:val="00E75648"/>
    <w:rsid w:val="00E8168F"/>
    <w:rsid w:val="00E8248A"/>
    <w:rsid w:val="00E83136"/>
    <w:rsid w:val="00E90AD3"/>
    <w:rsid w:val="00EA26BD"/>
    <w:rsid w:val="00EA53FC"/>
    <w:rsid w:val="00EB1D90"/>
    <w:rsid w:val="00EB3656"/>
    <w:rsid w:val="00EB44D1"/>
    <w:rsid w:val="00EB7DB0"/>
    <w:rsid w:val="00EC1BED"/>
    <w:rsid w:val="00EC2C88"/>
    <w:rsid w:val="00EC3549"/>
    <w:rsid w:val="00EE17D0"/>
    <w:rsid w:val="00EE3BA5"/>
    <w:rsid w:val="00EF0B4E"/>
    <w:rsid w:val="00EF7414"/>
    <w:rsid w:val="00EF7953"/>
    <w:rsid w:val="00EF7CB5"/>
    <w:rsid w:val="00F004A2"/>
    <w:rsid w:val="00F0161B"/>
    <w:rsid w:val="00F23A36"/>
    <w:rsid w:val="00F3101E"/>
    <w:rsid w:val="00F33B0A"/>
    <w:rsid w:val="00F55EDF"/>
    <w:rsid w:val="00F61E51"/>
    <w:rsid w:val="00F7735C"/>
    <w:rsid w:val="00F80A4A"/>
    <w:rsid w:val="00F820DB"/>
    <w:rsid w:val="00F872BA"/>
    <w:rsid w:val="00F90A8A"/>
    <w:rsid w:val="00F96826"/>
    <w:rsid w:val="00F97614"/>
    <w:rsid w:val="00FA5B6E"/>
    <w:rsid w:val="00FB3D75"/>
    <w:rsid w:val="00FB4AC7"/>
    <w:rsid w:val="00FC547A"/>
    <w:rsid w:val="00FE0C7B"/>
    <w:rsid w:val="00FE1692"/>
    <w:rsid w:val="00FE4FEB"/>
    <w:rsid w:val="00FE5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DB0DE7"/>
  <w15:chartTrackingRefBased/>
  <w15:docId w15:val="{A4239944-A818-46CF-BE7A-FCE902BFF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BU - Treść"/>
    <w:qFormat/>
    <w:rsid w:val="006B0C24"/>
    <w:pPr>
      <w:spacing w:line="288" w:lineRule="auto"/>
    </w:pPr>
    <w:rPr>
      <w:rFonts w:ascii="Segoe UI" w:hAnsi="Segoe UI"/>
      <w:sz w:val="20"/>
    </w:rPr>
  </w:style>
  <w:style w:type="paragraph" w:styleId="Nagwek1">
    <w:name w:val="heading 1"/>
    <w:aliases w:val="STBU - Nagłówek 1"/>
    <w:basedOn w:val="Normalny"/>
    <w:next w:val="Normalny"/>
    <w:link w:val="Nagwek1Znak"/>
    <w:qFormat/>
    <w:rsid w:val="004D2D3F"/>
    <w:pPr>
      <w:keepNext/>
      <w:keepLines/>
      <w:spacing w:after="80"/>
      <w:outlineLvl w:val="0"/>
    </w:pPr>
    <w:rPr>
      <w:rFonts w:eastAsiaTheme="majorEastAsia" w:cstheme="majorBidi"/>
      <w:b/>
      <w:color w:val="043E71"/>
      <w:sz w:val="36"/>
      <w:szCs w:val="32"/>
    </w:rPr>
  </w:style>
  <w:style w:type="paragraph" w:styleId="Nagwek2">
    <w:name w:val="heading 2"/>
    <w:aliases w:val="STBU - Nagłówek 2"/>
    <w:basedOn w:val="Normalny"/>
    <w:next w:val="Normalny"/>
    <w:link w:val="Nagwek2Znak"/>
    <w:unhideWhenUsed/>
    <w:qFormat/>
    <w:rsid w:val="004D2D3F"/>
    <w:pPr>
      <w:keepNext/>
      <w:keepLines/>
      <w:spacing w:before="80" w:after="80"/>
      <w:outlineLvl w:val="1"/>
    </w:pPr>
    <w:rPr>
      <w:rFonts w:eastAsiaTheme="majorEastAsia" w:cstheme="majorBidi"/>
      <w:b/>
      <w:color w:val="043E71"/>
      <w:sz w:val="22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4D2D3F"/>
    <w:pPr>
      <w:keepNext/>
      <w:widowControl w:val="0"/>
      <w:autoSpaceDE w:val="0"/>
      <w:autoSpaceDN w:val="0"/>
      <w:spacing w:before="240" w:after="60" w:line="240" w:lineRule="auto"/>
      <w:outlineLvl w:val="2"/>
    </w:pPr>
    <w:rPr>
      <w:rFonts w:eastAsia="Times New Roman" w:cs="Times New Roman"/>
      <w:b/>
      <w:bCs/>
      <w:color w:val="043E71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F7817"/>
    <w:pPr>
      <w:keepNext/>
      <w:tabs>
        <w:tab w:val="left" w:pos="2520"/>
        <w:tab w:val="num" w:pos="2880"/>
      </w:tabs>
      <w:spacing w:after="0" w:line="240" w:lineRule="auto"/>
      <w:ind w:left="2160"/>
      <w:jc w:val="both"/>
      <w:outlineLvl w:val="3"/>
    </w:pPr>
    <w:rPr>
      <w:rFonts w:ascii="Times New Roman" w:eastAsia="Times New Roman" w:hAnsi="Times New Roman" w:cs="Times New Roman"/>
      <w:i/>
      <w:iCs/>
      <w:kern w:val="1"/>
      <w:sz w:val="24"/>
      <w:szCs w:val="16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AF7817"/>
    <w:pPr>
      <w:keepNext/>
      <w:tabs>
        <w:tab w:val="left" w:pos="3240"/>
        <w:tab w:val="num" w:pos="3600"/>
      </w:tabs>
      <w:spacing w:after="200" w:line="276" w:lineRule="auto"/>
      <w:ind w:left="2880"/>
      <w:jc w:val="both"/>
      <w:outlineLvl w:val="4"/>
    </w:pPr>
    <w:rPr>
      <w:rFonts w:ascii="Times New Roman" w:eastAsia="Times New Roman" w:hAnsi="Times New Roman" w:cs="Times New Roman"/>
      <w:b/>
      <w:kern w:val="1"/>
      <w:sz w:val="24"/>
      <w:szCs w:val="1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AF7817"/>
    <w:pPr>
      <w:keepNext/>
      <w:tabs>
        <w:tab w:val="left" w:pos="3960"/>
        <w:tab w:val="num" w:pos="4320"/>
      </w:tabs>
      <w:spacing w:after="0" w:line="240" w:lineRule="auto"/>
      <w:ind w:left="3600"/>
      <w:jc w:val="both"/>
      <w:outlineLvl w:val="5"/>
    </w:pPr>
    <w:rPr>
      <w:rFonts w:ascii="Times New Roman" w:eastAsia="Times New Roman" w:hAnsi="Times New Roman" w:cs="Times New Roman"/>
      <w:b/>
      <w:bCs/>
      <w:kern w:val="1"/>
      <w:sz w:val="24"/>
      <w:szCs w:val="16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AF7817"/>
    <w:pPr>
      <w:keepNext/>
      <w:tabs>
        <w:tab w:val="left" w:pos="4680"/>
        <w:tab w:val="num" w:pos="5040"/>
      </w:tabs>
      <w:spacing w:after="200" w:line="240" w:lineRule="auto"/>
      <w:ind w:left="4320"/>
      <w:outlineLvl w:val="6"/>
    </w:pPr>
    <w:rPr>
      <w:rFonts w:ascii="Times New Roman" w:eastAsia="Times New Roman" w:hAnsi="Times New Roman" w:cs="Times New Roman"/>
      <w:kern w:val="1"/>
      <w:sz w:val="24"/>
      <w:szCs w:val="16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AF7817"/>
    <w:pPr>
      <w:keepNext/>
      <w:tabs>
        <w:tab w:val="left" w:pos="5400"/>
        <w:tab w:val="num" w:pos="5760"/>
      </w:tabs>
      <w:spacing w:after="200" w:line="240" w:lineRule="auto"/>
      <w:ind w:left="5040"/>
      <w:jc w:val="both"/>
      <w:outlineLvl w:val="7"/>
    </w:pPr>
    <w:rPr>
      <w:rFonts w:ascii="Times New Roman" w:eastAsia="Times New Roman" w:hAnsi="Times New Roman" w:cs="Times New Roman"/>
      <w:b/>
      <w:kern w:val="1"/>
      <w:sz w:val="28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AF7817"/>
    <w:pPr>
      <w:keepNext/>
      <w:tabs>
        <w:tab w:val="left" w:pos="6120"/>
        <w:tab w:val="num" w:pos="6480"/>
      </w:tabs>
      <w:spacing w:after="200" w:line="276" w:lineRule="auto"/>
      <w:ind w:left="5760"/>
      <w:outlineLvl w:val="8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Punktowanie Znak,Punktowanie"/>
    <w:basedOn w:val="Normalny"/>
    <w:link w:val="NagwekZnak"/>
    <w:unhideWhenUsed/>
    <w:rsid w:val="00EF7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Punktowanie Znak Znak,Punktowanie Znak1"/>
    <w:basedOn w:val="Domylnaczcionkaakapitu"/>
    <w:link w:val="Nagwek"/>
    <w:rsid w:val="00EF7953"/>
  </w:style>
  <w:style w:type="paragraph" w:styleId="Stopka">
    <w:name w:val="footer"/>
    <w:basedOn w:val="Normalny"/>
    <w:link w:val="StopkaZnak"/>
    <w:uiPriority w:val="99"/>
    <w:unhideWhenUsed/>
    <w:rsid w:val="00EF7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7953"/>
  </w:style>
  <w:style w:type="character" w:customStyle="1" w:styleId="Nagwek1Znak">
    <w:name w:val="Nagłówek 1 Znak"/>
    <w:aliases w:val="STBU - Nagłówek 1 Znak"/>
    <w:basedOn w:val="Domylnaczcionkaakapitu"/>
    <w:link w:val="Nagwek1"/>
    <w:rsid w:val="004D2D3F"/>
    <w:rPr>
      <w:rFonts w:ascii="Segoe UI" w:eastAsiaTheme="majorEastAsia" w:hAnsi="Segoe UI" w:cstheme="majorBidi"/>
      <w:b/>
      <w:color w:val="043E71"/>
      <w:sz w:val="36"/>
      <w:szCs w:val="32"/>
    </w:rPr>
  </w:style>
  <w:style w:type="character" w:customStyle="1" w:styleId="Nagwek2Znak">
    <w:name w:val="Nagłówek 2 Znak"/>
    <w:aliases w:val="STBU - Nagłówek 2 Znak"/>
    <w:basedOn w:val="Domylnaczcionkaakapitu"/>
    <w:link w:val="Nagwek2"/>
    <w:rsid w:val="004D2D3F"/>
    <w:rPr>
      <w:rFonts w:ascii="Segoe UI" w:eastAsiaTheme="majorEastAsia" w:hAnsi="Segoe UI" w:cstheme="majorBidi"/>
      <w:b/>
      <w:color w:val="043E71"/>
      <w:szCs w:val="26"/>
    </w:rPr>
  </w:style>
  <w:style w:type="paragraph" w:styleId="Tytu">
    <w:name w:val="Title"/>
    <w:basedOn w:val="Normalny"/>
    <w:next w:val="Normalny"/>
    <w:link w:val="TytuZnak"/>
    <w:qFormat/>
    <w:rsid w:val="00C97D2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C97D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aliases w:val="Preambuła,HŁ_Bullet1,lp1,Normal,Akapit z listą3,Akapit z listą31,Wypunktowanie,List Paragraph,Normal2,Obiekt,List Paragraph1,Wyliczanie,Numerowanie,BulletC,CW_Lista,Kolorowa lista — akcent 11,sw tekst,L1,Akapit z listą BS,Ryzyko"/>
    <w:basedOn w:val="Normalny"/>
    <w:link w:val="AkapitzlistZnak"/>
    <w:uiPriority w:val="34"/>
    <w:qFormat/>
    <w:rsid w:val="00C97D22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7F34A3"/>
    <w:rPr>
      <w:color w:val="808080"/>
    </w:rPr>
  </w:style>
  <w:style w:type="table" w:styleId="Tabela-Siatka">
    <w:name w:val="Table Grid"/>
    <w:aliases w:val="STBU"/>
    <w:basedOn w:val="Standardowy"/>
    <w:uiPriority w:val="59"/>
    <w:rsid w:val="009E4FF7"/>
    <w:pPr>
      <w:spacing w:after="0" w:line="240" w:lineRule="auto"/>
    </w:pPr>
    <w:rPr>
      <w:rFonts w:ascii="Ubuntu Light" w:hAnsi="Ubuntu Light"/>
      <w:sz w:val="1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108" w:type="dxa"/>
        <w:bottom w:w="108" w:type="dxa"/>
      </w:tblCellMar>
    </w:tblPr>
    <w:tblStylePr w:type="firstRow">
      <w:rPr>
        <w:rFonts w:ascii="Ubuntu Light" w:hAnsi="Ubuntu Light"/>
        <w:b w:val="0"/>
        <w:color w:val="FFFFFF" w:themeColor="background1"/>
        <w:sz w:val="18"/>
      </w:rPr>
      <w:tblPr/>
      <w:tcPr>
        <w:shd w:val="clear" w:color="auto" w:fill="043E71"/>
      </w:tcPr>
    </w:tblStylePr>
  </w:style>
  <w:style w:type="character" w:customStyle="1" w:styleId="Nagwek3Znak">
    <w:name w:val="Nagłówek 3 Znak"/>
    <w:basedOn w:val="Domylnaczcionkaakapitu"/>
    <w:link w:val="Nagwek3"/>
    <w:rsid w:val="004D2D3F"/>
    <w:rPr>
      <w:rFonts w:ascii="Segoe UI" w:eastAsia="Times New Roman" w:hAnsi="Segoe UI" w:cs="Times New Roman"/>
      <w:b/>
      <w:bCs/>
      <w:color w:val="043E71"/>
      <w:sz w:val="20"/>
      <w:szCs w:val="26"/>
      <w:lang w:eastAsia="pl-PL"/>
    </w:rPr>
  </w:style>
  <w:style w:type="numbering" w:customStyle="1" w:styleId="Bezlisty1">
    <w:name w:val="Bez listy1"/>
    <w:next w:val="Bezlisty"/>
    <w:semiHidden/>
    <w:rsid w:val="004D2D3F"/>
  </w:style>
  <w:style w:type="paragraph" w:styleId="Tekstpodstawowywcity">
    <w:name w:val="Body Text Indent"/>
    <w:basedOn w:val="Normalny"/>
    <w:link w:val="TekstpodstawowywcityZnak"/>
    <w:rsid w:val="004D2D3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D2D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"/>
    <w:basedOn w:val="Normalny"/>
    <w:link w:val="TekstpodstawowyZnak"/>
    <w:rsid w:val="004D2D3F"/>
    <w:pPr>
      <w:widowControl w:val="0"/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rsid w:val="004D2D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4D2D3F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294A59"/>
      <w:sz w:val="21"/>
      <w:szCs w:val="21"/>
      <w:lang w:eastAsia="pl-PL"/>
    </w:rPr>
  </w:style>
  <w:style w:type="paragraph" w:styleId="Tekstprzypisudolnego">
    <w:name w:val="footnote text"/>
    <w:basedOn w:val="Normalny"/>
    <w:link w:val="TekstprzypisudolnegoZnak"/>
    <w:rsid w:val="004D2D3F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4D2D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yt">
    <w:name w:val="tyt"/>
    <w:basedOn w:val="Normalny"/>
    <w:rsid w:val="004D2D3F"/>
    <w:pPr>
      <w:keepNext/>
      <w:autoSpaceDE w:val="0"/>
      <w:autoSpaceDN w:val="0"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tekst">
    <w:name w:val="tekst"/>
    <w:basedOn w:val="Normalny"/>
    <w:rsid w:val="004D2D3F"/>
    <w:pPr>
      <w:suppressLineNumbers/>
      <w:autoSpaceDE w:val="0"/>
      <w:autoSpaceDN w:val="0"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4D2D3F"/>
  </w:style>
  <w:style w:type="paragraph" w:styleId="Tekstdymka">
    <w:name w:val="Balloon Text"/>
    <w:basedOn w:val="Normalny"/>
    <w:link w:val="TekstdymkaZnak"/>
    <w:uiPriority w:val="99"/>
    <w:rsid w:val="004D2D3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rsid w:val="004D2D3F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rsid w:val="004D2D3F"/>
    <w:rPr>
      <w:sz w:val="16"/>
      <w:szCs w:val="16"/>
    </w:rPr>
  </w:style>
  <w:style w:type="paragraph" w:styleId="Tekstkomentarza">
    <w:name w:val="annotation text"/>
    <w:aliases w:val="Comment Text Char, Znak1"/>
    <w:basedOn w:val="Normalny"/>
    <w:link w:val="TekstkomentarzaZnak"/>
    <w:uiPriority w:val="99"/>
    <w:rsid w:val="004D2D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komentarzaZnak">
    <w:name w:val="Tekst komentarza Znak"/>
    <w:aliases w:val="Comment Text Char Znak, Znak1 Znak"/>
    <w:basedOn w:val="Domylnaczcionkaakapitu"/>
    <w:link w:val="Tekstkomentarza"/>
    <w:uiPriority w:val="99"/>
    <w:rsid w:val="004D2D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4D2D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4D2D3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4D2D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4D2D3F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4D2D3F"/>
    <w:rPr>
      <w:color w:val="605E5C"/>
      <w:shd w:val="clear" w:color="auto" w:fill="E1DFDD"/>
    </w:rPr>
  </w:style>
  <w:style w:type="character" w:customStyle="1" w:styleId="AkapitzlistZnak">
    <w:name w:val="Akapit z listą Znak"/>
    <w:aliases w:val="Preambuła Znak,HŁ_Bullet1 Znak,lp1 Znak,Normal Znak,Akapit z listą3 Znak,Akapit z listą31 Znak,Wypunktowanie Znak,List Paragraph Znak,Normal2 Znak,Obiekt Znak,List Paragraph1 Znak,Wyliczanie Znak,Numerowanie Znak,BulletC Znak,L1 Znak"/>
    <w:link w:val="Akapitzlist"/>
    <w:uiPriority w:val="34"/>
    <w:qFormat/>
    <w:locked/>
    <w:rsid w:val="004D2D3F"/>
    <w:rPr>
      <w:rFonts w:ascii="Ubuntu Light" w:hAnsi="Ubuntu Light"/>
      <w:sz w:val="20"/>
    </w:rPr>
  </w:style>
  <w:style w:type="paragraph" w:styleId="Poprawka">
    <w:name w:val="Revision"/>
    <w:hidden/>
    <w:uiPriority w:val="99"/>
    <w:semiHidden/>
    <w:rsid w:val="004D2D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4D2D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4D2D3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4D2D3F"/>
    <w:rPr>
      <w:vertAlign w:val="superscript"/>
    </w:rPr>
  </w:style>
  <w:style w:type="character" w:customStyle="1" w:styleId="Nagwek40">
    <w:name w:val="Nagłówek #4_"/>
    <w:link w:val="Nagwek41"/>
    <w:locked/>
    <w:rsid w:val="004D2D3F"/>
    <w:rPr>
      <w:b/>
      <w:bCs/>
      <w:sz w:val="21"/>
      <w:szCs w:val="21"/>
      <w:shd w:val="clear" w:color="auto" w:fill="FFFFFF"/>
    </w:rPr>
  </w:style>
  <w:style w:type="character" w:customStyle="1" w:styleId="Teksttreci2">
    <w:name w:val="Tekst treści (2)_"/>
    <w:link w:val="Teksttreci20"/>
    <w:locked/>
    <w:rsid w:val="004D2D3F"/>
    <w:rPr>
      <w:sz w:val="21"/>
      <w:szCs w:val="21"/>
      <w:shd w:val="clear" w:color="auto" w:fill="FFFFFF"/>
    </w:rPr>
  </w:style>
  <w:style w:type="paragraph" w:customStyle="1" w:styleId="Nagwek41">
    <w:name w:val="Nagłówek #4"/>
    <w:basedOn w:val="Normalny"/>
    <w:link w:val="Nagwek40"/>
    <w:rsid w:val="004D2D3F"/>
    <w:pPr>
      <w:widowControl w:val="0"/>
      <w:shd w:val="clear" w:color="auto" w:fill="FFFFFF"/>
      <w:spacing w:before="360" w:after="180" w:line="240" w:lineRule="atLeast"/>
      <w:ind w:hanging="320"/>
      <w:jc w:val="both"/>
      <w:outlineLvl w:val="3"/>
    </w:pPr>
    <w:rPr>
      <w:rFonts w:asciiTheme="minorHAnsi" w:hAnsiTheme="minorHAnsi"/>
      <w:b/>
      <w:bCs/>
      <w:sz w:val="21"/>
      <w:szCs w:val="21"/>
    </w:rPr>
  </w:style>
  <w:style w:type="paragraph" w:customStyle="1" w:styleId="Teksttreci20">
    <w:name w:val="Tekst treści (2)"/>
    <w:basedOn w:val="Normalny"/>
    <w:link w:val="Teksttreci2"/>
    <w:rsid w:val="004D2D3F"/>
    <w:pPr>
      <w:widowControl w:val="0"/>
      <w:shd w:val="clear" w:color="auto" w:fill="FFFFFF"/>
      <w:spacing w:before="180" w:after="0" w:line="248" w:lineRule="exact"/>
      <w:ind w:hanging="1040"/>
      <w:jc w:val="both"/>
    </w:pPr>
    <w:rPr>
      <w:rFonts w:asciiTheme="minorHAnsi" w:hAnsiTheme="minorHAnsi"/>
      <w:sz w:val="21"/>
      <w:szCs w:val="21"/>
    </w:rPr>
  </w:style>
  <w:style w:type="paragraph" w:customStyle="1" w:styleId="Listanumeryczna">
    <w:name w:val="Lista numeryczna"/>
    <w:basedOn w:val="Akapitzlist"/>
    <w:qFormat/>
    <w:rsid w:val="004D2D3F"/>
    <w:pPr>
      <w:spacing w:after="0" w:line="276" w:lineRule="auto"/>
      <w:ind w:left="0"/>
    </w:pPr>
    <w:rPr>
      <w:rFonts w:ascii="Palatino Linotype" w:eastAsia="Palatino Linotype" w:hAnsi="Palatino Linotype" w:cs="Times New Roman"/>
      <w:color w:val="000000"/>
      <w:sz w:val="22"/>
      <w:szCs w:val="19"/>
      <w:lang w:eastAsia="pl-PL"/>
    </w:rPr>
  </w:style>
  <w:style w:type="character" w:styleId="Wyrnieniedelikatne">
    <w:name w:val="Subtle Emphasis"/>
    <w:uiPriority w:val="19"/>
    <w:qFormat/>
    <w:rsid w:val="004D2D3F"/>
    <w:rPr>
      <w:rFonts w:ascii="Ubuntu" w:hAnsi="Ubuntu" w:hint="default"/>
      <w:i w:val="0"/>
      <w:iCs/>
      <w:color w:val="00205B"/>
      <w:sz w:val="26"/>
    </w:rPr>
  </w:style>
  <w:style w:type="paragraph" w:styleId="Legenda">
    <w:name w:val="caption"/>
    <w:basedOn w:val="Normalny"/>
    <w:next w:val="Normalny"/>
    <w:unhideWhenUsed/>
    <w:qFormat/>
    <w:rsid w:val="004D2D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Cs w:val="20"/>
      <w:lang w:eastAsia="pl-PL"/>
    </w:rPr>
  </w:style>
  <w:style w:type="paragraph" w:customStyle="1" w:styleId="Zawartotabeli">
    <w:name w:val="Zawartość tabeli"/>
    <w:basedOn w:val="Normalny"/>
    <w:rsid w:val="004217F9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noProof/>
      <w:kern w:val="1"/>
      <w:sz w:val="24"/>
      <w:szCs w:val="24"/>
      <w:lang w:eastAsia="pl-PL"/>
    </w:rPr>
  </w:style>
  <w:style w:type="paragraph" w:customStyle="1" w:styleId="Default">
    <w:name w:val="Default"/>
    <w:link w:val="DefaultZnak"/>
    <w:rsid w:val="008421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AF7817"/>
    <w:rPr>
      <w:rFonts w:ascii="Times New Roman" w:eastAsia="Times New Roman" w:hAnsi="Times New Roman" w:cs="Times New Roman"/>
      <w:i/>
      <w:iCs/>
      <w:kern w:val="1"/>
      <w:sz w:val="24"/>
      <w:szCs w:val="16"/>
      <w:lang w:eastAsia="ar-SA"/>
    </w:rPr>
  </w:style>
  <w:style w:type="character" w:customStyle="1" w:styleId="Nagwek5Znak">
    <w:name w:val="Nagłówek 5 Znak"/>
    <w:basedOn w:val="Domylnaczcionkaakapitu"/>
    <w:link w:val="Nagwek5"/>
    <w:rsid w:val="00AF7817"/>
    <w:rPr>
      <w:rFonts w:ascii="Times New Roman" w:eastAsia="Times New Roman" w:hAnsi="Times New Roman" w:cs="Times New Roman"/>
      <w:b/>
      <w:kern w:val="1"/>
      <w:sz w:val="24"/>
      <w:szCs w:val="16"/>
      <w:lang w:eastAsia="ar-SA"/>
    </w:rPr>
  </w:style>
  <w:style w:type="character" w:customStyle="1" w:styleId="Nagwek6Znak">
    <w:name w:val="Nagłówek 6 Znak"/>
    <w:basedOn w:val="Domylnaczcionkaakapitu"/>
    <w:link w:val="Nagwek6"/>
    <w:rsid w:val="00AF7817"/>
    <w:rPr>
      <w:rFonts w:ascii="Times New Roman" w:eastAsia="Times New Roman" w:hAnsi="Times New Roman" w:cs="Times New Roman"/>
      <w:b/>
      <w:bCs/>
      <w:kern w:val="1"/>
      <w:sz w:val="24"/>
      <w:szCs w:val="16"/>
      <w:lang w:eastAsia="ar-SA"/>
    </w:rPr>
  </w:style>
  <w:style w:type="character" w:customStyle="1" w:styleId="Nagwek7Znak">
    <w:name w:val="Nagłówek 7 Znak"/>
    <w:basedOn w:val="Domylnaczcionkaakapitu"/>
    <w:link w:val="Nagwek7"/>
    <w:rsid w:val="00AF7817"/>
    <w:rPr>
      <w:rFonts w:ascii="Times New Roman" w:eastAsia="Times New Roman" w:hAnsi="Times New Roman" w:cs="Times New Roman"/>
      <w:kern w:val="1"/>
      <w:sz w:val="24"/>
      <w:szCs w:val="16"/>
      <w:lang w:eastAsia="ar-SA"/>
    </w:rPr>
  </w:style>
  <w:style w:type="character" w:customStyle="1" w:styleId="Nagwek8Znak">
    <w:name w:val="Nagłówek 8 Znak"/>
    <w:basedOn w:val="Domylnaczcionkaakapitu"/>
    <w:link w:val="Nagwek8"/>
    <w:rsid w:val="00AF7817"/>
    <w:rPr>
      <w:rFonts w:ascii="Times New Roman" w:eastAsia="Times New Roman" w:hAnsi="Times New Roman" w:cs="Times New Roman"/>
      <w:b/>
      <w:kern w:val="1"/>
      <w:sz w:val="28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AF7817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character" w:customStyle="1" w:styleId="TekstpodstawowyZnak1">
    <w:name w:val="Tekst podstawowy Znak1"/>
    <w:aliases w:val="Tekst podstawow.(F2) Znak1,(F2) Znak1"/>
    <w:uiPriority w:val="99"/>
    <w:semiHidden/>
    <w:rsid w:val="00AF781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efaultZnak">
    <w:name w:val="Default Znak"/>
    <w:link w:val="Default"/>
    <w:locked/>
    <w:rsid w:val="00AF7817"/>
    <w:rPr>
      <w:rFonts w:ascii="Times New Roman" w:hAnsi="Times New Roman" w:cs="Times New Roman"/>
      <w:color w:val="000000"/>
      <w:sz w:val="24"/>
      <w:szCs w:val="24"/>
    </w:rPr>
  </w:style>
  <w:style w:type="paragraph" w:customStyle="1" w:styleId="Stopka1">
    <w:name w:val="Stopka1"/>
    <w:rsid w:val="00AF781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AF781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F781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leText">
    <w:name w:val="Table Text"/>
    <w:rsid w:val="00AF781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Lista5">
    <w:name w:val="List 5"/>
    <w:basedOn w:val="Normalny"/>
    <w:semiHidden/>
    <w:unhideWhenUsed/>
    <w:rsid w:val="00AF7817"/>
    <w:pPr>
      <w:spacing w:before="120" w:after="120" w:line="240" w:lineRule="auto"/>
      <w:ind w:left="1415" w:hanging="283"/>
      <w:jc w:val="both"/>
    </w:pPr>
    <w:rPr>
      <w:rFonts w:ascii="Times New Roman" w:eastAsia="Batang" w:hAnsi="Times New Roman" w:cs="Times New Roman"/>
      <w:sz w:val="22"/>
    </w:rPr>
  </w:style>
  <w:style w:type="paragraph" w:styleId="Tekstpodstawowy3">
    <w:name w:val="Body Text 3"/>
    <w:basedOn w:val="Normalny"/>
    <w:link w:val="Tekstpodstawowy3Znak"/>
    <w:semiHidden/>
    <w:unhideWhenUsed/>
    <w:rsid w:val="00AF781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AF781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AF781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AF781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AF781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AF781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topka2">
    <w:name w:val="Stopka2"/>
    <w:rsid w:val="00AF781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a">
    <w:name w:val="Œ"/>
    <w:basedOn w:val="Normalny"/>
    <w:rsid w:val="00AF781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345" w:lineRule="atLeast"/>
      <w:jc w:val="both"/>
    </w:pPr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paragraph" w:customStyle="1" w:styleId="ZnakZnak1ZnakZnakZnakZnak">
    <w:name w:val="Znak Znak1 Znak Znak Znak Znak"/>
    <w:basedOn w:val="Normalny"/>
    <w:rsid w:val="00AF7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4z0">
    <w:name w:val="WW8Num4z0"/>
    <w:rsid w:val="00AF7817"/>
    <w:rPr>
      <w:rFonts w:ascii="Symbol" w:hAnsi="Symbol" w:cs="Symbol"/>
    </w:rPr>
  </w:style>
  <w:style w:type="character" w:customStyle="1" w:styleId="Domylnaczcionkaakapitu3">
    <w:name w:val="Domyślna czcionka akapitu3"/>
    <w:rsid w:val="00AF7817"/>
  </w:style>
  <w:style w:type="character" w:customStyle="1" w:styleId="WW8Num4z3">
    <w:name w:val="WW8Num4z3"/>
    <w:rsid w:val="00AF7817"/>
    <w:rPr>
      <w:rFonts w:ascii="Symbol" w:hAnsi="Symbol" w:cs="Symbol"/>
    </w:rPr>
  </w:style>
  <w:style w:type="character" w:customStyle="1" w:styleId="WW8Num4z4">
    <w:name w:val="WW8Num4z4"/>
    <w:rsid w:val="00AF7817"/>
    <w:rPr>
      <w:rFonts w:ascii="Arial" w:hAnsi="Arial" w:cs="Arial"/>
      <w:color w:val="000000"/>
    </w:rPr>
  </w:style>
  <w:style w:type="character" w:customStyle="1" w:styleId="WW8Num5z0">
    <w:name w:val="WW8Num5z0"/>
    <w:rsid w:val="00AF7817"/>
    <w:rPr>
      <w:rFonts w:ascii="Symbol" w:hAnsi="Symbol" w:cs="Symbol"/>
    </w:rPr>
  </w:style>
  <w:style w:type="character" w:customStyle="1" w:styleId="WW8Num7z3">
    <w:name w:val="WW8Num7z3"/>
    <w:rsid w:val="00AF7817"/>
    <w:rPr>
      <w:b w:val="0"/>
    </w:rPr>
  </w:style>
  <w:style w:type="character" w:customStyle="1" w:styleId="WW8Num13z0">
    <w:name w:val="WW8Num13z0"/>
    <w:rsid w:val="00AF7817"/>
    <w:rPr>
      <w:b w:val="0"/>
    </w:rPr>
  </w:style>
  <w:style w:type="character" w:customStyle="1" w:styleId="WW8Num14z0">
    <w:name w:val="WW8Num14z0"/>
    <w:rsid w:val="00AF7817"/>
    <w:rPr>
      <w:rFonts w:ascii="Symbol" w:hAnsi="Symbol" w:cs="Symbol"/>
    </w:rPr>
  </w:style>
  <w:style w:type="character" w:customStyle="1" w:styleId="WW8Num22z3">
    <w:name w:val="WW8Num22z3"/>
    <w:rsid w:val="00AF7817"/>
    <w:rPr>
      <w:color w:val="000000"/>
      <w:sz w:val="19"/>
    </w:rPr>
  </w:style>
  <w:style w:type="character" w:customStyle="1" w:styleId="WW8Num22z4">
    <w:name w:val="WW8Num22z4"/>
    <w:rsid w:val="00AF7817"/>
    <w:rPr>
      <w:rFonts w:ascii="Arial" w:hAnsi="Arial" w:cs="Arial"/>
      <w:color w:val="000000"/>
    </w:rPr>
  </w:style>
  <w:style w:type="character" w:customStyle="1" w:styleId="WW8Num27z0">
    <w:name w:val="WW8Num27z0"/>
    <w:rsid w:val="00AF7817"/>
    <w:rPr>
      <w:rFonts w:ascii="Symbol" w:hAnsi="Symbol" w:cs="Symbol"/>
    </w:rPr>
  </w:style>
  <w:style w:type="character" w:customStyle="1" w:styleId="WW8Num27z1">
    <w:name w:val="WW8Num27z1"/>
    <w:rsid w:val="00AF7817"/>
    <w:rPr>
      <w:rFonts w:ascii="Courier New" w:hAnsi="Courier New" w:cs="Courier New"/>
    </w:rPr>
  </w:style>
  <w:style w:type="character" w:customStyle="1" w:styleId="WW8Num27z2">
    <w:name w:val="WW8Num27z2"/>
    <w:rsid w:val="00AF7817"/>
    <w:rPr>
      <w:rFonts w:ascii="Wingdings" w:hAnsi="Wingdings" w:cs="Wingdings"/>
    </w:rPr>
  </w:style>
  <w:style w:type="character" w:customStyle="1" w:styleId="Domylnaczcionkaakapitu2">
    <w:name w:val="Domyślna czcionka akapitu2"/>
    <w:rsid w:val="00AF7817"/>
  </w:style>
  <w:style w:type="character" w:customStyle="1" w:styleId="WW8Num40z3">
    <w:name w:val="WW8Num40z3"/>
    <w:rsid w:val="00AF7817"/>
    <w:rPr>
      <w:rFonts w:ascii="Symbol" w:hAnsi="Symbol" w:cs="Symbol"/>
    </w:rPr>
  </w:style>
  <w:style w:type="character" w:customStyle="1" w:styleId="WW8Num40z4">
    <w:name w:val="WW8Num40z4"/>
    <w:rsid w:val="00AF7817"/>
    <w:rPr>
      <w:rFonts w:ascii="Arial" w:hAnsi="Arial" w:cs="Arial"/>
      <w:color w:val="000000"/>
    </w:rPr>
  </w:style>
  <w:style w:type="character" w:customStyle="1" w:styleId="WW8Num69z0">
    <w:name w:val="WW8Num69z0"/>
    <w:rsid w:val="00AF7817"/>
    <w:rPr>
      <w:rFonts w:ascii="Symbol" w:hAnsi="Symbol" w:cs="Symbol"/>
    </w:rPr>
  </w:style>
  <w:style w:type="character" w:customStyle="1" w:styleId="WW8Num69z1">
    <w:name w:val="WW8Num69z1"/>
    <w:rsid w:val="00AF7817"/>
    <w:rPr>
      <w:rFonts w:ascii="Courier New" w:hAnsi="Courier New" w:cs="Courier New"/>
    </w:rPr>
  </w:style>
  <w:style w:type="character" w:customStyle="1" w:styleId="WW8Num69z2">
    <w:name w:val="WW8Num69z2"/>
    <w:rsid w:val="00AF7817"/>
    <w:rPr>
      <w:rFonts w:ascii="Wingdings" w:hAnsi="Wingdings" w:cs="Wingdings"/>
    </w:rPr>
  </w:style>
  <w:style w:type="character" w:customStyle="1" w:styleId="Domylnaczcionkaakapitu1">
    <w:name w:val="Domyślna czcionka akapitu1"/>
    <w:rsid w:val="00AF7817"/>
  </w:style>
  <w:style w:type="character" w:customStyle="1" w:styleId="Znakiprzypiswdolnych">
    <w:name w:val="Znaki przypisów dolnych"/>
    <w:rsid w:val="00AF7817"/>
    <w:rPr>
      <w:vertAlign w:val="superscript"/>
    </w:rPr>
  </w:style>
  <w:style w:type="character" w:customStyle="1" w:styleId="WW8Num41z0">
    <w:name w:val="WW8Num41z0"/>
    <w:rsid w:val="00AF7817"/>
    <w:rPr>
      <w:rFonts w:ascii="Symbol" w:hAnsi="Symbol" w:cs="Symbol"/>
    </w:rPr>
  </w:style>
  <w:style w:type="character" w:customStyle="1" w:styleId="WW8Num41z1">
    <w:name w:val="WW8Num41z1"/>
    <w:rsid w:val="00AF7817"/>
    <w:rPr>
      <w:rFonts w:ascii="Courier New" w:hAnsi="Courier New" w:cs="Courier New"/>
    </w:rPr>
  </w:style>
  <w:style w:type="character" w:customStyle="1" w:styleId="WW8Num41z2">
    <w:name w:val="WW8Num41z2"/>
    <w:rsid w:val="00AF7817"/>
    <w:rPr>
      <w:rFonts w:ascii="Wingdings" w:hAnsi="Wingdings" w:cs="Wingdings"/>
    </w:rPr>
  </w:style>
  <w:style w:type="character" w:customStyle="1" w:styleId="WW8Num31z3">
    <w:name w:val="WW8Num31z3"/>
    <w:rsid w:val="00AF7817"/>
    <w:rPr>
      <w:color w:val="000000"/>
      <w:sz w:val="19"/>
    </w:rPr>
  </w:style>
  <w:style w:type="character" w:customStyle="1" w:styleId="WW8Num31z4">
    <w:name w:val="WW8Num31z4"/>
    <w:rsid w:val="00AF7817"/>
    <w:rPr>
      <w:rFonts w:ascii="Arial" w:hAnsi="Arial" w:cs="Arial"/>
      <w:color w:val="000000"/>
    </w:rPr>
  </w:style>
  <w:style w:type="character" w:customStyle="1" w:styleId="Odwoanieprzypisudolnego1">
    <w:name w:val="Odwołanie przypisu dolnego1"/>
    <w:rsid w:val="00AF7817"/>
    <w:rPr>
      <w:vertAlign w:val="superscript"/>
    </w:rPr>
  </w:style>
  <w:style w:type="character" w:customStyle="1" w:styleId="Znakiprzypiswkocowych">
    <w:name w:val="Znaki przypisów końcowych"/>
    <w:rsid w:val="00AF7817"/>
    <w:rPr>
      <w:vertAlign w:val="superscript"/>
    </w:rPr>
  </w:style>
  <w:style w:type="character" w:customStyle="1" w:styleId="WW-Znakiprzypiswkocowych">
    <w:name w:val="WW-Znaki przypisów końcowych"/>
    <w:rsid w:val="00AF7817"/>
  </w:style>
  <w:style w:type="character" w:customStyle="1" w:styleId="Odwoaniedokomentarza1">
    <w:name w:val="Odwołanie do komentarza1"/>
    <w:rsid w:val="00AF7817"/>
    <w:rPr>
      <w:sz w:val="16"/>
      <w:szCs w:val="16"/>
    </w:rPr>
  </w:style>
  <w:style w:type="character" w:customStyle="1" w:styleId="FontStyle11">
    <w:name w:val="Font Style11"/>
    <w:rsid w:val="00AF7817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2">
    <w:name w:val="Font Style12"/>
    <w:rsid w:val="00AF7817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3">
    <w:name w:val="Font Style13"/>
    <w:rsid w:val="00AF7817"/>
    <w:rPr>
      <w:rFonts w:ascii="Times New Roman" w:hAnsi="Times New Roman" w:cs="Times New Roman"/>
      <w:sz w:val="20"/>
      <w:szCs w:val="20"/>
    </w:rPr>
  </w:style>
  <w:style w:type="character" w:customStyle="1" w:styleId="ZnakZnak1">
    <w:name w:val="Znak Znak1"/>
    <w:rsid w:val="00AF7817"/>
    <w:rPr>
      <w:rFonts w:ascii="Bookman Old Style" w:hAnsi="Bookman Old Style" w:cs="Bookman Old Style"/>
      <w:sz w:val="28"/>
      <w:lang w:val="pl-PL" w:eastAsia="ar-SA" w:bidi="ar-SA"/>
    </w:rPr>
  </w:style>
  <w:style w:type="character" w:customStyle="1" w:styleId="ZnakZnak">
    <w:name w:val="Znak Znak"/>
    <w:rsid w:val="00AF7817"/>
    <w:rPr>
      <w:rFonts w:ascii="Arial" w:eastAsia="SimSun" w:hAnsi="Arial" w:cs="Arial"/>
      <w:kern w:val="1"/>
      <w:sz w:val="24"/>
      <w:szCs w:val="24"/>
      <w:lang w:val="pl-PL" w:eastAsia="hi-IN" w:bidi="hi-IN"/>
    </w:rPr>
  </w:style>
  <w:style w:type="character" w:customStyle="1" w:styleId="ZnakZnak4">
    <w:name w:val="Znak Znak4"/>
    <w:rsid w:val="00AF7817"/>
    <w:rPr>
      <w:rFonts w:eastAsia="SimSun" w:cs="Mangal"/>
      <w:kern w:val="1"/>
      <w:sz w:val="24"/>
      <w:szCs w:val="24"/>
      <w:lang w:val="pl-PL" w:eastAsia="hi-IN" w:bidi="hi-IN"/>
    </w:rPr>
  </w:style>
  <w:style w:type="character" w:customStyle="1" w:styleId="ZnakZnak3">
    <w:name w:val="Znak Znak3"/>
    <w:rsid w:val="00AF7817"/>
    <w:rPr>
      <w:rFonts w:eastAsia="SimSun" w:cs="Mangal"/>
      <w:kern w:val="1"/>
      <w:lang w:val="pl-PL" w:eastAsia="hi-IN" w:bidi="hi-IN"/>
    </w:rPr>
  </w:style>
  <w:style w:type="character" w:customStyle="1" w:styleId="Odwoaniedokomentarza2">
    <w:name w:val="Odwołanie do komentarza2"/>
    <w:rsid w:val="00AF7817"/>
    <w:rPr>
      <w:sz w:val="16"/>
      <w:szCs w:val="16"/>
    </w:rPr>
  </w:style>
  <w:style w:type="paragraph" w:customStyle="1" w:styleId="Nagwek30">
    <w:name w:val="Nagłówek3"/>
    <w:basedOn w:val="Normalny"/>
    <w:next w:val="Tekstpodstawowy"/>
    <w:rsid w:val="00AF7817"/>
    <w:pPr>
      <w:keepNext/>
      <w:spacing w:before="240" w:after="120" w:line="240" w:lineRule="auto"/>
    </w:pPr>
    <w:rPr>
      <w:rFonts w:ascii="Arial" w:eastAsia="Lucida Sans Unicode" w:hAnsi="Arial" w:cs="Mangal"/>
      <w:kern w:val="1"/>
      <w:sz w:val="28"/>
      <w:szCs w:val="28"/>
      <w:lang w:eastAsia="hi-IN" w:bidi="hi-IN"/>
    </w:rPr>
  </w:style>
  <w:style w:type="paragraph" w:styleId="Lista">
    <w:name w:val="List"/>
    <w:basedOn w:val="Tekstpodstawowy"/>
    <w:rsid w:val="00AF7817"/>
    <w:pPr>
      <w:widowControl/>
      <w:autoSpaceDE/>
      <w:autoSpaceDN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Podpis3">
    <w:name w:val="Podpis3"/>
    <w:basedOn w:val="Normalny"/>
    <w:rsid w:val="00AF7817"/>
    <w:pPr>
      <w:suppressLineNumbers/>
      <w:spacing w:before="120" w:after="120" w:line="240" w:lineRule="auto"/>
    </w:pPr>
    <w:rPr>
      <w:rFonts w:ascii="Times New Roman" w:eastAsia="SimSun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Indeks">
    <w:name w:val="Indeks"/>
    <w:basedOn w:val="Normalny"/>
    <w:rsid w:val="00AF7817"/>
    <w:pPr>
      <w:suppressLineNumber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Nagwek20">
    <w:name w:val="Nagłówek2"/>
    <w:basedOn w:val="Normalny"/>
    <w:next w:val="Podtytu"/>
    <w:rsid w:val="00AF7817"/>
    <w:pPr>
      <w:spacing w:after="0" w:line="240" w:lineRule="auto"/>
      <w:jc w:val="center"/>
    </w:pPr>
    <w:rPr>
      <w:rFonts w:ascii="Bookman Old Style" w:eastAsia="Times New Roman" w:hAnsi="Bookman Old Style" w:cs="Times New Roman"/>
      <w:kern w:val="1"/>
      <w:sz w:val="28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AF7817"/>
    <w:pPr>
      <w:spacing w:after="60" w:line="240" w:lineRule="auto"/>
      <w:jc w:val="center"/>
    </w:pPr>
    <w:rPr>
      <w:rFonts w:ascii="Arial" w:eastAsia="SimSun" w:hAnsi="Arial" w:cs="Arial"/>
      <w:kern w:val="1"/>
      <w:sz w:val="24"/>
      <w:szCs w:val="24"/>
      <w:lang w:eastAsia="hi-IN" w:bidi="hi-IN"/>
    </w:rPr>
  </w:style>
  <w:style w:type="character" w:customStyle="1" w:styleId="PodtytuZnak">
    <w:name w:val="Podtytuł Znak"/>
    <w:basedOn w:val="Domylnaczcionkaakapitu"/>
    <w:link w:val="Podtytu"/>
    <w:rsid w:val="00AF7817"/>
    <w:rPr>
      <w:rFonts w:ascii="Arial" w:eastAsia="SimSun" w:hAnsi="Arial" w:cs="Arial"/>
      <w:kern w:val="1"/>
      <w:sz w:val="24"/>
      <w:szCs w:val="24"/>
      <w:lang w:eastAsia="hi-IN" w:bidi="hi-IN"/>
    </w:rPr>
  </w:style>
  <w:style w:type="paragraph" w:customStyle="1" w:styleId="Podpis2">
    <w:name w:val="Podpis2"/>
    <w:basedOn w:val="Normalny"/>
    <w:rsid w:val="00AF7817"/>
    <w:pPr>
      <w:suppressLineNumbers/>
      <w:spacing w:before="120" w:after="120" w:line="240" w:lineRule="auto"/>
    </w:pPr>
    <w:rPr>
      <w:rFonts w:ascii="Times New Roman" w:eastAsia="SimSun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Nagwek10">
    <w:name w:val="Nagłówek1"/>
    <w:basedOn w:val="Normalny"/>
    <w:next w:val="Tekstpodstawowy"/>
    <w:rsid w:val="00AF7817"/>
    <w:pPr>
      <w:keepNext/>
      <w:spacing w:before="240" w:after="120" w:line="240" w:lineRule="auto"/>
    </w:pPr>
    <w:rPr>
      <w:rFonts w:ascii="Arial" w:eastAsia="SimSun" w:hAnsi="Arial" w:cs="Mangal"/>
      <w:kern w:val="1"/>
      <w:sz w:val="28"/>
      <w:szCs w:val="28"/>
      <w:lang w:eastAsia="hi-IN" w:bidi="hi-IN"/>
    </w:rPr>
  </w:style>
  <w:style w:type="paragraph" w:customStyle="1" w:styleId="Podpis1">
    <w:name w:val="Podpis1"/>
    <w:basedOn w:val="Normalny"/>
    <w:rsid w:val="00AF7817"/>
    <w:pPr>
      <w:suppressLineNumbers/>
      <w:spacing w:before="120" w:after="120" w:line="240" w:lineRule="auto"/>
    </w:pPr>
    <w:rPr>
      <w:rFonts w:ascii="Times New Roman" w:eastAsia="SimSun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Tekstpodstawowy21">
    <w:name w:val="Tekst podstawowy 21"/>
    <w:basedOn w:val="Normalny"/>
    <w:rsid w:val="00AF7817"/>
    <w:pPr>
      <w:spacing w:after="120" w:line="48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tekstparagrafu">
    <w:name w:val="tekst paragrafu"/>
    <w:basedOn w:val="Tekstpodstawowy"/>
    <w:rsid w:val="00AF7817"/>
    <w:pPr>
      <w:autoSpaceDN/>
      <w:spacing w:before="120" w:line="288" w:lineRule="auto"/>
      <w:jc w:val="both"/>
    </w:pPr>
    <w:rPr>
      <w:rFonts w:eastAsia="SimSun"/>
      <w:kern w:val="1"/>
      <w:sz w:val="24"/>
      <w:lang w:eastAsia="ar-SA"/>
    </w:rPr>
  </w:style>
  <w:style w:type="paragraph" w:customStyle="1" w:styleId="TekstprzypisudolnegoTekstprzypisu">
    <w:name w:val="Tekst przypisu dolnego.Tekst przypisu"/>
    <w:basedOn w:val="Normalny"/>
    <w:rsid w:val="00AF7817"/>
    <w:pPr>
      <w:widowControl w:val="0"/>
      <w:spacing w:after="0" w:line="240" w:lineRule="auto"/>
    </w:pPr>
    <w:rPr>
      <w:rFonts w:ascii="Times New Roman" w:eastAsia="SimSun" w:hAnsi="Times New Roman" w:cs="Mangal"/>
      <w:kern w:val="1"/>
      <w:szCs w:val="20"/>
      <w:lang w:eastAsia="hi-IN" w:bidi="hi-IN"/>
    </w:rPr>
  </w:style>
  <w:style w:type="paragraph" w:customStyle="1" w:styleId="Tekstkomentarza1">
    <w:name w:val="Tekst komentarza1"/>
    <w:basedOn w:val="Normalny"/>
    <w:rsid w:val="00AF7817"/>
    <w:pPr>
      <w:spacing w:after="0" w:line="240" w:lineRule="auto"/>
    </w:pPr>
    <w:rPr>
      <w:rFonts w:ascii="Times New Roman" w:eastAsia="SimSun" w:hAnsi="Times New Roman" w:cs="Mangal"/>
      <w:kern w:val="1"/>
      <w:szCs w:val="20"/>
      <w:lang w:eastAsia="hi-IN" w:bidi="hi-IN"/>
    </w:rPr>
  </w:style>
  <w:style w:type="paragraph" w:customStyle="1" w:styleId="Style1">
    <w:name w:val="Style1"/>
    <w:basedOn w:val="Normalny"/>
    <w:rsid w:val="00AF7817"/>
    <w:pPr>
      <w:autoSpaceDE w:val="0"/>
      <w:spacing w:after="0" w:line="216" w:lineRule="exact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tyle4">
    <w:name w:val="Style4"/>
    <w:basedOn w:val="Normalny"/>
    <w:rsid w:val="00AF7817"/>
    <w:pPr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tyle7">
    <w:name w:val="Style7"/>
    <w:basedOn w:val="Normalny"/>
    <w:rsid w:val="00AF7817"/>
    <w:pPr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tyle9">
    <w:name w:val="Style9"/>
    <w:basedOn w:val="Normalny"/>
    <w:rsid w:val="00AF7817"/>
    <w:pPr>
      <w:autoSpaceDE w:val="0"/>
      <w:spacing w:after="0" w:line="238" w:lineRule="exact"/>
      <w:ind w:hanging="288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AF7817"/>
    <w:pPr>
      <w:widowControl/>
      <w:autoSpaceDE/>
      <w:autoSpaceDN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Nagwektabeli">
    <w:name w:val="Nagłówek tabeli"/>
    <w:basedOn w:val="Zawartotabeli"/>
    <w:rsid w:val="00AF7817"/>
    <w:pPr>
      <w:widowControl/>
      <w:suppressAutoHyphens w:val="0"/>
      <w:jc w:val="center"/>
    </w:pPr>
    <w:rPr>
      <w:rFonts w:eastAsia="SimSun" w:cs="Mangal"/>
      <w:b/>
      <w:bCs/>
      <w:noProof w:val="0"/>
      <w:lang w:eastAsia="hi-IN" w:bidi="hi-IN"/>
    </w:rPr>
  </w:style>
  <w:style w:type="paragraph" w:customStyle="1" w:styleId="Tekstkomentarza2">
    <w:name w:val="Tekst komentarza2"/>
    <w:basedOn w:val="Normalny"/>
    <w:rsid w:val="00AF7817"/>
    <w:pPr>
      <w:spacing w:after="0" w:line="240" w:lineRule="auto"/>
    </w:pPr>
    <w:rPr>
      <w:rFonts w:ascii="Times New Roman" w:eastAsia="SimSun" w:hAnsi="Times New Roman" w:cs="Mangal"/>
      <w:kern w:val="1"/>
      <w:szCs w:val="20"/>
      <w:lang w:eastAsia="hi-IN" w:bidi="hi-IN"/>
    </w:rPr>
  </w:style>
  <w:style w:type="paragraph" w:customStyle="1" w:styleId="xmsonormal">
    <w:name w:val="x_msonormal"/>
    <w:basedOn w:val="Normalny"/>
    <w:rsid w:val="00AF78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AF7817"/>
    <w:rPr>
      <w:b/>
      <w:bCs/>
    </w:rPr>
  </w:style>
  <w:style w:type="paragraph" w:customStyle="1" w:styleId="Standard">
    <w:name w:val="Standard"/>
    <w:rsid w:val="00AF7817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p0">
    <w:name w:val="p0"/>
    <w:basedOn w:val="Normalny"/>
    <w:rsid w:val="00AF7817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1">
    <w:name w:val="p1"/>
    <w:basedOn w:val="Normalny"/>
    <w:rsid w:val="00AF7817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2">
    <w:name w:val="p2"/>
    <w:basedOn w:val="Normalny"/>
    <w:rsid w:val="00AF7817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unhideWhenUsed/>
    <w:rsid w:val="00AF7817"/>
    <w:pPr>
      <w:spacing w:after="0" w:line="240" w:lineRule="auto"/>
    </w:pPr>
    <w:rPr>
      <w:rFonts w:ascii="Consolas" w:eastAsia="Calibri" w:hAnsi="Consolas" w:cs="Times New Roman"/>
      <w:sz w:val="21"/>
      <w:szCs w:val="21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F7817"/>
    <w:rPr>
      <w:rFonts w:ascii="Consolas" w:eastAsia="Calibri" w:hAnsi="Consolas" w:cs="Times New Roman"/>
      <w:sz w:val="21"/>
      <w:szCs w:val="21"/>
      <w:lang w:val="x-none" w:eastAsia="x-none"/>
    </w:rPr>
  </w:style>
  <w:style w:type="character" w:customStyle="1" w:styleId="alb">
    <w:name w:val="a_lb"/>
    <w:rsid w:val="00AF7817"/>
  </w:style>
  <w:style w:type="paragraph" w:customStyle="1" w:styleId="Tekstpodstawowywcity21">
    <w:name w:val="Tekst podstawowy wcięty 21"/>
    <w:basedOn w:val="Normalny"/>
    <w:rsid w:val="00AF7817"/>
    <w:pPr>
      <w:suppressAutoHyphens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pple-converted-space">
    <w:name w:val="apple-converted-space"/>
    <w:basedOn w:val="Domylnaczcionkaakapitu"/>
    <w:rsid w:val="00AF7817"/>
  </w:style>
  <w:style w:type="paragraph" w:customStyle="1" w:styleId="Zwykytekst1">
    <w:name w:val="Zwykły tekst1"/>
    <w:basedOn w:val="Normalny"/>
    <w:rsid w:val="00AF7817"/>
    <w:pPr>
      <w:suppressAutoHyphens/>
      <w:spacing w:after="0" w:line="240" w:lineRule="auto"/>
    </w:pPr>
    <w:rPr>
      <w:rFonts w:ascii="Courier New" w:eastAsia="Times New Roman" w:hAnsi="Courier New" w:cs="Times New Roman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AF7817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AF7817"/>
    <w:pPr>
      <w:suppressAutoHyphens/>
      <w:spacing w:line="252" w:lineRule="auto"/>
      <w:ind w:left="720"/>
      <w:contextualSpacing/>
    </w:pPr>
    <w:rPr>
      <w:rFonts w:ascii="Calibri" w:eastAsia="Calibri" w:hAnsi="Calibri" w:cs="Times New Roman"/>
      <w:color w:val="00000A"/>
      <w:kern w:val="1"/>
      <w:sz w:val="22"/>
    </w:rPr>
  </w:style>
  <w:style w:type="paragraph" w:customStyle="1" w:styleId="Akapitzlist2">
    <w:name w:val="Akapit z listą2"/>
    <w:basedOn w:val="Normalny"/>
    <w:rsid w:val="00AF7817"/>
    <w:pPr>
      <w:suppressAutoHyphens/>
      <w:spacing w:line="252" w:lineRule="auto"/>
      <w:ind w:left="720"/>
      <w:contextualSpacing/>
    </w:pPr>
    <w:rPr>
      <w:rFonts w:ascii="Calibri" w:eastAsia="Calibri" w:hAnsi="Calibri" w:cs="Calibri"/>
      <w:color w:val="00000A"/>
      <w:kern w:val="1"/>
      <w:sz w:val="22"/>
      <w:lang w:eastAsia="zh-CN"/>
    </w:rPr>
  </w:style>
  <w:style w:type="numbering" w:customStyle="1" w:styleId="Styl2">
    <w:name w:val="Styl2"/>
    <w:uiPriority w:val="99"/>
    <w:rsid w:val="00AF7817"/>
    <w:pPr>
      <w:numPr>
        <w:numId w:val="27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43A6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07181"/>
    <w:rPr>
      <w:color w:val="954F72"/>
      <w:u w:val="single"/>
    </w:rPr>
  </w:style>
  <w:style w:type="paragraph" w:customStyle="1" w:styleId="msonormal0">
    <w:name w:val="msonormal"/>
    <w:basedOn w:val="Normalny"/>
    <w:rsid w:val="00B071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3">
    <w:name w:val="xl63"/>
    <w:basedOn w:val="Normalny"/>
    <w:rsid w:val="00B07181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0718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0718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07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B07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07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B07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B0718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5D10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5D10F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370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370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370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37038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37038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37038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37038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STBU1">
    <w:name w:val="STBU1"/>
    <w:basedOn w:val="Standardowy"/>
    <w:next w:val="Tabela-Siatka"/>
    <w:uiPriority w:val="59"/>
    <w:rsid w:val="00672D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1msonormal">
    <w:name w:val="v1msonormal"/>
    <w:basedOn w:val="Normalny"/>
    <w:rsid w:val="00941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xt3">
    <w:name w:val="bodytext3"/>
    <w:basedOn w:val="Normalny"/>
    <w:rsid w:val="005F3C20"/>
    <w:pPr>
      <w:spacing w:after="0" w:line="360" w:lineRule="auto"/>
      <w:jc w:val="both"/>
    </w:pPr>
    <w:rPr>
      <w:rFonts w:ascii="Arial" w:eastAsia="Arial Unicode MS" w:hAnsi="Arial" w:cs="Arial"/>
      <w:sz w:val="24"/>
      <w:szCs w:val="24"/>
      <w:lang w:eastAsia="pl-PL"/>
    </w:rPr>
  </w:style>
  <w:style w:type="table" w:styleId="Siatkatabelijasna">
    <w:name w:val="Grid Table Light"/>
    <w:basedOn w:val="Standardowy"/>
    <w:uiPriority w:val="40"/>
    <w:rsid w:val="005F3C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anumerowana">
    <w:name w:val="List Number"/>
    <w:basedOn w:val="Normalny"/>
    <w:uiPriority w:val="99"/>
    <w:semiHidden/>
    <w:unhideWhenUsed/>
    <w:rsid w:val="0070270C"/>
    <w:pPr>
      <w:numPr>
        <w:numId w:val="49"/>
      </w:numPr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0374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21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7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4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4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4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7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sip.lex.pl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sip.lex.pl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ip.lex.pl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sip.lex.pl/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F9EC370F73794688F07B732383CD54" ma:contentTypeVersion="10" ma:contentTypeDescription="Create a new document." ma:contentTypeScope="" ma:versionID="b5d9687ac0c5a84def52cd03ba0209bb">
  <xsd:schema xmlns:xsd="http://www.w3.org/2001/XMLSchema" xmlns:xs="http://www.w3.org/2001/XMLSchema" xmlns:p="http://schemas.microsoft.com/office/2006/metadata/properties" xmlns:ns2="54a950fa-2ecd-4b3a-981e-04898183fbe6" targetNamespace="http://schemas.microsoft.com/office/2006/metadata/properties" ma:root="true" ma:fieldsID="56021c9125f8a59527cf805b7ca8371a" ns2:_="">
    <xsd:import namespace="54a950fa-2ecd-4b3a-981e-04898183fb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a950fa-2ecd-4b3a-981e-04898183fb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CEDE04-5DE4-459A-9818-29BCE1D05D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4E63E2-C53A-4370-A07B-6F35F0573EA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A28C5E1-8DAD-4DB9-9EA4-B9A3D1497A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a950fa-2ecd-4b3a-981e-04898183fb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365BF10-D9F3-4C94-82F3-AFDDA3EE74D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3019</Words>
  <Characters>18115</Characters>
  <Application>Microsoft Office Word</Application>
  <DocSecurity>0</DocSecurity>
  <Lines>150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STBU Brokerzy Ubezpieczeniowi Sp. z o.o.</dc:creator>
  <cp:keywords/>
  <dc:description/>
  <cp:lastModifiedBy>Filip Jankowski</cp:lastModifiedBy>
  <cp:revision>7</cp:revision>
  <cp:lastPrinted>2021-08-18T11:00:00Z</cp:lastPrinted>
  <dcterms:created xsi:type="dcterms:W3CDTF">2024-11-19T15:26:00Z</dcterms:created>
  <dcterms:modified xsi:type="dcterms:W3CDTF">2024-12-01T12:04:00Z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0x01010052F9EC370F73794688F07B732383CD54</vt:lpwstr>
  </property>
</Properties>
</file>